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A714C" w14:textId="77777777" w:rsidR="00A60FB3" w:rsidRPr="0037324D" w:rsidRDefault="00A60FB3" w:rsidP="00A60FB3">
      <w:pPr>
        <w:spacing w:after="0"/>
        <w:rPr>
          <w:rFonts w:ascii="Arial" w:hAnsi="Arial" w:cs="Arial"/>
          <w:lang w:val="en-US"/>
        </w:rPr>
      </w:pPr>
    </w:p>
    <w:p w14:paraId="3BF93877" w14:textId="77777777" w:rsidR="00A60FB3" w:rsidRPr="0037324D" w:rsidRDefault="00A60FB3" w:rsidP="00A60FB3">
      <w:pPr>
        <w:spacing w:after="0"/>
        <w:rPr>
          <w:rFonts w:ascii="Arial" w:hAnsi="Arial" w:cs="Arial"/>
          <w:lang w:val="en-US"/>
        </w:rPr>
      </w:pPr>
    </w:p>
    <w:p w14:paraId="62F80E7C" w14:textId="77777777" w:rsidR="00A60FB3" w:rsidRPr="0037324D" w:rsidRDefault="00A60FB3" w:rsidP="00A60FB3">
      <w:pPr>
        <w:spacing w:after="0"/>
        <w:rPr>
          <w:rFonts w:ascii="Arial" w:hAnsi="Arial" w:cs="Arial"/>
          <w:lang w:val="en-US"/>
        </w:rPr>
      </w:pPr>
    </w:p>
    <w:p w14:paraId="6150A268" w14:textId="77777777" w:rsidR="00A60FB3" w:rsidRPr="0037324D" w:rsidRDefault="00A60FB3" w:rsidP="00A60FB3">
      <w:pPr>
        <w:spacing w:after="0"/>
        <w:rPr>
          <w:rFonts w:ascii="Arial" w:hAnsi="Arial" w:cs="Arial"/>
          <w:lang w:val="en-US"/>
        </w:rPr>
      </w:pPr>
    </w:p>
    <w:p w14:paraId="5FF8485D" w14:textId="1B096435" w:rsidR="003E25CF" w:rsidRDefault="001F7097" w:rsidP="00A60FB3">
      <w:pPr>
        <w:spacing w:after="0"/>
        <w:rPr>
          <w:rFonts w:ascii="Arial" w:hAnsi="Arial" w:cs="Arial"/>
          <w:b/>
          <w:color w:val="1F3864" w:themeColor="accent1" w:themeShade="80"/>
          <w:sz w:val="36"/>
          <w:szCs w:val="36"/>
          <w:lang w:val="en-US"/>
        </w:rPr>
      </w:pPr>
      <w:r>
        <w:rPr>
          <w:rFonts w:ascii="Arial" w:hAnsi="Arial" w:cs="Arial"/>
          <w:b/>
          <w:color w:val="1F3864" w:themeColor="accent1" w:themeShade="80"/>
          <w:sz w:val="36"/>
          <w:szCs w:val="36"/>
          <w:lang w:val="en-US"/>
        </w:rPr>
        <w:t>Annual Information Return Form</w:t>
      </w:r>
    </w:p>
    <w:p w14:paraId="44E91295" w14:textId="3C7ABD37" w:rsidR="00A60FB3" w:rsidRPr="00A60FB3" w:rsidRDefault="00A60FB3" w:rsidP="00A60FB3">
      <w:pPr>
        <w:spacing w:after="0"/>
        <w:rPr>
          <w:rFonts w:ascii="Arial" w:hAnsi="Arial" w:cs="Arial"/>
          <w:b/>
          <w:color w:val="1F3864" w:themeColor="accent1" w:themeShade="80"/>
          <w:sz w:val="24"/>
          <w:szCs w:val="24"/>
          <w:lang w:val="en-US"/>
        </w:rPr>
      </w:pPr>
    </w:p>
    <w:p w14:paraId="4BB9ADB6" w14:textId="2D4A0AF1" w:rsidR="00A60FB3" w:rsidRDefault="00A60FB3" w:rsidP="00A60FB3">
      <w:pPr>
        <w:spacing w:after="0"/>
        <w:rPr>
          <w:rFonts w:ascii="Arial" w:hAnsi="Arial" w:cs="Arial"/>
          <w:b/>
          <w:color w:val="1F3864" w:themeColor="accent1" w:themeShade="80"/>
          <w:sz w:val="24"/>
          <w:szCs w:val="24"/>
          <w:lang w:val="en-US"/>
        </w:rPr>
      </w:pPr>
    </w:p>
    <w:p w14:paraId="1E7FCA20" w14:textId="2C270C58" w:rsidR="00A60FB3" w:rsidRDefault="00A60FB3" w:rsidP="00AA2673">
      <w:pPr>
        <w:jc w:val="both"/>
        <w:rPr>
          <w:rFonts w:ascii="Arial" w:hAnsi="Arial" w:cs="Arial"/>
          <w:bCs/>
          <w:sz w:val="24"/>
          <w:szCs w:val="24"/>
          <w:lang w:val="en-US"/>
        </w:rPr>
      </w:pPr>
      <w:r w:rsidRPr="00A60FB3">
        <w:rPr>
          <w:rFonts w:ascii="Arial" w:hAnsi="Arial" w:cs="Arial"/>
          <w:bCs/>
          <w:sz w:val="24"/>
          <w:szCs w:val="24"/>
          <w:lang w:val="en-US"/>
        </w:rPr>
        <w:t xml:space="preserve">This </w:t>
      </w:r>
      <w:r w:rsidR="001F7097">
        <w:rPr>
          <w:rFonts w:ascii="Arial" w:hAnsi="Arial" w:cs="Arial"/>
          <w:bCs/>
          <w:sz w:val="24"/>
          <w:szCs w:val="24"/>
          <w:lang w:val="en-US"/>
        </w:rPr>
        <w:t>form</w:t>
      </w:r>
      <w:r w:rsidR="001F7097" w:rsidRPr="00A91F4B">
        <w:rPr>
          <w:rFonts w:ascii="Arial" w:hAnsi="Arial" w:cs="Arial"/>
          <w:bCs/>
          <w:sz w:val="24"/>
          <w:szCs w:val="24"/>
          <w:lang w:val="en-US"/>
        </w:rPr>
        <w:t xml:space="preserve"> </w:t>
      </w:r>
      <w:r w:rsidRPr="00A60FB3">
        <w:rPr>
          <w:rFonts w:ascii="Arial" w:hAnsi="Arial" w:cs="Arial"/>
          <w:bCs/>
          <w:sz w:val="24"/>
          <w:szCs w:val="24"/>
          <w:lang w:val="en-US"/>
        </w:rPr>
        <w:t xml:space="preserve">is only required to be completed by </w:t>
      </w:r>
      <w:r w:rsidR="00E7701E">
        <w:rPr>
          <w:rFonts w:ascii="Arial" w:hAnsi="Arial" w:cs="Arial"/>
          <w:bCs/>
          <w:sz w:val="24"/>
          <w:szCs w:val="24"/>
          <w:lang w:val="en-US"/>
        </w:rPr>
        <w:t xml:space="preserve">Registered </w:t>
      </w:r>
      <w:r w:rsidR="00EF78B6">
        <w:rPr>
          <w:rFonts w:ascii="Arial" w:hAnsi="Arial" w:cs="Arial"/>
          <w:bCs/>
          <w:sz w:val="24"/>
          <w:szCs w:val="24"/>
          <w:lang w:val="en-US"/>
        </w:rPr>
        <w:t>Auditors</w:t>
      </w:r>
      <w:r w:rsidR="00AA2673">
        <w:rPr>
          <w:rFonts w:ascii="Arial" w:hAnsi="Arial" w:cs="Arial"/>
          <w:bCs/>
          <w:sz w:val="24"/>
          <w:szCs w:val="24"/>
          <w:lang w:val="en-US"/>
        </w:rPr>
        <w:t>.</w:t>
      </w:r>
      <w:r w:rsidR="00E7701E">
        <w:rPr>
          <w:rFonts w:ascii="Arial" w:hAnsi="Arial" w:cs="Arial"/>
          <w:bCs/>
          <w:sz w:val="24"/>
          <w:szCs w:val="24"/>
          <w:lang w:val="en-US"/>
        </w:rPr>
        <w:t xml:space="preserve"> </w:t>
      </w:r>
    </w:p>
    <w:p w14:paraId="7C3C2881" w14:textId="7EA3085B" w:rsidR="00AA2673" w:rsidRDefault="00AA2673" w:rsidP="00AA2673">
      <w:pPr>
        <w:jc w:val="both"/>
        <w:rPr>
          <w:rFonts w:ascii="Arial" w:hAnsi="Arial" w:cs="Arial"/>
          <w:sz w:val="24"/>
          <w:szCs w:val="24"/>
          <w:lang w:val="en-US"/>
        </w:rPr>
      </w:pPr>
      <w:r w:rsidRPr="00AA2673">
        <w:rPr>
          <w:rFonts w:ascii="Arial" w:hAnsi="Arial" w:cs="Arial"/>
          <w:sz w:val="24"/>
          <w:szCs w:val="24"/>
          <w:lang w:val="en-US"/>
        </w:rPr>
        <w:t xml:space="preserve">All answers in the </w:t>
      </w:r>
      <w:r w:rsidR="001F7097">
        <w:rPr>
          <w:rFonts w:ascii="Arial" w:hAnsi="Arial" w:cs="Arial"/>
          <w:sz w:val="24"/>
          <w:szCs w:val="24"/>
          <w:lang w:val="en-US"/>
        </w:rPr>
        <w:t>form</w:t>
      </w:r>
      <w:r w:rsidR="001F7097" w:rsidRPr="00FD7EC5">
        <w:rPr>
          <w:rFonts w:ascii="Arial" w:hAnsi="Arial" w:cs="Arial"/>
          <w:sz w:val="24"/>
          <w:szCs w:val="24"/>
          <w:lang w:val="en-US"/>
        </w:rPr>
        <w:t xml:space="preserve"> </w:t>
      </w:r>
      <w:r w:rsidRPr="00AA2673">
        <w:rPr>
          <w:rFonts w:ascii="Arial" w:hAnsi="Arial" w:cs="Arial"/>
          <w:sz w:val="24"/>
          <w:szCs w:val="24"/>
          <w:lang w:val="en-US"/>
        </w:rPr>
        <w:t>must be typed. If there is insufficient space to answer a question, please attach the answer in an appendix.</w:t>
      </w:r>
    </w:p>
    <w:p w14:paraId="55869875" w14:textId="37C6AC88" w:rsidR="00AA2673" w:rsidRDefault="00E7701E" w:rsidP="00AA2673">
      <w:pPr>
        <w:jc w:val="both"/>
        <w:rPr>
          <w:rFonts w:ascii="Arial" w:hAnsi="Arial" w:cs="Arial"/>
          <w:sz w:val="24"/>
          <w:szCs w:val="24"/>
          <w:lang w:val="en-US"/>
        </w:rPr>
      </w:pPr>
      <w:r>
        <w:rPr>
          <w:rFonts w:ascii="Arial" w:hAnsi="Arial" w:cs="Arial"/>
          <w:sz w:val="24"/>
          <w:szCs w:val="24"/>
          <w:lang w:val="en-US"/>
        </w:rPr>
        <w:t xml:space="preserve">All the sections of the form must be completed. </w:t>
      </w:r>
      <w:r w:rsidR="00AA2673" w:rsidRPr="00AA2673">
        <w:rPr>
          <w:rFonts w:ascii="Arial" w:hAnsi="Arial" w:cs="Arial"/>
          <w:sz w:val="24"/>
          <w:szCs w:val="24"/>
          <w:lang w:val="en-US"/>
        </w:rPr>
        <w:t>Do not leave any questions blank – if a question is not applicable this should be indicated as “N/A” in the response section.</w:t>
      </w:r>
    </w:p>
    <w:p w14:paraId="5BD5B2C0" w14:textId="748E142E" w:rsidR="00E7701E" w:rsidRDefault="00E7701E" w:rsidP="00AA2673">
      <w:pPr>
        <w:jc w:val="both"/>
        <w:rPr>
          <w:rFonts w:ascii="Arial" w:hAnsi="Arial" w:cs="Arial"/>
          <w:sz w:val="24"/>
          <w:szCs w:val="24"/>
          <w:lang w:val="en-US"/>
        </w:rPr>
      </w:pPr>
      <w:r>
        <w:rPr>
          <w:rFonts w:ascii="Arial" w:hAnsi="Arial" w:cs="Arial"/>
          <w:sz w:val="24"/>
          <w:szCs w:val="24"/>
          <w:lang w:val="en-US"/>
        </w:rPr>
        <w:t xml:space="preserve">Please ensure any supporting documentation is clearly labelled and securely attached. </w:t>
      </w:r>
    </w:p>
    <w:p w14:paraId="09A91CDA" w14:textId="57B905E0" w:rsidR="00E7701E" w:rsidRDefault="00E7701E" w:rsidP="00AA2673">
      <w:pPr>
        <w:jc w:val="both"/>
        <w:rPr>
          <w:rFonts w:ascii="Arial" w:hAnsi="Arial" w:cs="Arial"/>
          <w:sz w:val="24"/>
          <w:szCs w:val="24"/>
          <w:lang w:val="en-US"/>
        </w:rPr>
      </w:pPr>
      <w:r w:rsidRPr="00185FB4">
        <w:rPr>
          <w:rFonts w:ascii="Arial" w:hAnsi="Arial" w:cs="Arial"/>
          <w:sz w:val="24"/>
          <w:szCs w:val="24"/>
          <w:lang w:val="en-US"/>
        </w:rPr>
        <w:t>Once completed, this form should be submitted along with Exhibits A to E (in MS Word and Excel format only)</w:t>
      </w:r>
      <w:r w:rsidR="007815DC">
        <w:rPr>
          <w:rFonts w:ascii="Arial" w:hAnsi="Arial" w:cs="Arial"/>
          <w:sz w:val="24"/>
          <w:szCs w:val="24"/>
          <w:lang w:val="en-US"/>
        </w:rPr>
        <w:t xml:space="preserve">. </w:t>
      </w:r>
    </w:p>
    <w:p w14:paraId="1C1159F9" w14:textId="77777777" w:rsidR="00B96101" w:rsidRDefault="00B96101" w:rsidP="00AA2673">
      <w:pPr>
        <w:jc w:val="both"/>
        <w:rPr>
          <w:rFonts w:ascii="Arial" w:hAnsi="Arial" w:cs="Arial"/>
          <w:sz w:val="24"/>
          <w:szCs w:val="24"/>
          <w:lang w:val="en-US"/>
        </w:rPr>
      </w:pPr>
      <w:r>
        <w:rPr>
          <w:rFonts w:ascii="Arial" w:hAnsi="Arial" w:cs="Arial"/>
          <w:sz w:val="24"/>
          <w:szCs w:val="24"/>
          <w:lang w:val="en-US"/>
        </w:rPr>
        <w:t xml:space="preserve">Registered Auditor are advised to retain a copy of this form and all relevant attachments for their records. </w:t>
      </w:r>
    </w:p>
    <w:p w14:paraId="4541B55D" w14:textId="7E05E106" w:rsidR="00B96101" w:rsidRDefault="00B96101" w:rsidP="00AA2673">
      <w:pPr>
        <w:jc w:val="both"/>
        <w:rPr>
          <w:rFonts w:ascii="Arial" w:hAnsi="Arial" w:cs="Arial"/>
          <w:sz w:val="24"/>
          <w:szCs w:val="24"/>
          <w:lang w:val="en-US"/>
        </w:rPr>
      </w:pPr>
      <w:r>
        <w:rPr>
          <w:rFonts w:ascii="Arial" w:hAnsi="Arial" w:cs="Arial"/>
          <w:sz w:val="24"/>
          <w:szCs w:val="24"/>
          <w:lang w:val="en-US"/>
        </w:rPr>
        <w:t xml:space="preserve">The AFSA may request additional information. If this is necessary, the AFSA will contact the nominated contact identified </w:t>
      </w:r>
      <w:r w:rsidRPr="00675B8E">
        <w:rPr>
          <w:rFonts w:ascii="Arial" w:hAnsi="Arial" w:cs="Arial"/>
          <w:sz w:val="24"/>
          <w:szCs w:val="24"/>
          <w:lang w:val="en-US"/>
        </w:rPr>
        <w:t>in Section</w:t>
      </w:r>
      <w:r w:rsidR="00675B8E" w:rsidRPr="00675B8E">
        <w:rPr>
          <w:rFonts w:ascii="Arial" w:hAnsi="Arial" w:cs="Arial"/>
          <w:sz w:val="24"/>
          <w:szCs w:val="24"/>
          <w:lang w:val="en-US"/>
        </w:rPr>
        <w:t xml:space="preserve"> 2.</w:t>
      </w:r>
    </w:p>
    <w:tbl>
      <w:tblPr>
        <w:tblW w:w="9356"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236"/>
        <w:gridCol w:w="5120"/>
      </w:tblGrid>
      <w:tr w:rsidR="00AA2673" w14:paraId="64BBB6DD" w14:textId="77777777" w:rsidTr="00554010">
        <w:trPr>
          <w:trHeight w:val="454"/>
        </w:trPr>
        <w:tc>
          <w:tcPr>
            <w:tcW w:w="4236" w:type="dxa"/>
            <w:tcBorders>
              <w:top w:val="single" w:sz="12" w:space="0" w:color="000000"/>
              <w:left w:val="single" w:sz="12" w:space="0" w:color="000000"/>
              <w:bottom w:val="single" w:sz="4" w:space="0" w:color="BEBEBE"/>
              <w:right w:val="single" w:sz="4" w:space="0" w:color="BEBEBE"/>
            </w:tcBorders>
            <w:shd w:val="clear" w:color="auto" w:fill="F1F1F1"/>
            <w:hideMark/>
          </w:tcPr>
          <w:p w14:paraId="4B2835D2" w14:textId="77777777" w:rsidR="00AA2673" w:rsidRDefault="00AA2673">
            <w:pPr>
              <w:pStyle w:val="TableParagraph"/>
              <w:spacing w:line="268" w:lineRule="exact"/>
              <w:ind w:left="107"/>
              <w:rPr>
                <w:rFonts w:ascii="Arial" w:hAnsi="Arial" w:cs="Arial"/>
                <w:bCs/>
                <w:sz w:val="24"/>
                <w:szCs w:val="24"/>
              </w:rPr>
            </w:pPr>
            <w:r w:rsidRPr="00554010">
              <w:rPr>
                <w:rFonts w:ascii="Arial" w:hAnsi="Arial" w:cs="Arial"/>
                <w:bCs/>
                <w:sz w:val="24"/>
                <w:szCs w:val="24"/>
              </w:rPr>
              <w:t xml:space="preserve">Name of </w:t>
            </w:r>
            <w:r w:rsidR="00E7701E">
              <w:rPr>
                <w:rFonts w:ascii="Arial" w:hAnsi="Arial" w:cs="Arial"/>
                <w:bCs/>
                <w:sz w:val="24"/>
                <w:szCs w:val="24"/>
              </w:rPr>
              <w:t>Registered Auditor</w:t>
            </w:r>
          </w:p>
          <w:p w14:paraId="5B6FCBA8" w14:textId="13D0C527" w:rsidR="00C30266" w:rsidRPr="00554010" w:rsidRDefault="00C30266">
            <w:pPr>
              <w:pStyle w:val="TableParagraph"/>
              <w:spacing w:line="268" w:lineRule="exact"/>
              <w:ind w:left="107"/>
              <w:rPr>
                <w:rFonts w:ascii="Arial" w:hAnsi="Arial" w:cs="Arial"/>
                <w:bCs/>
                <w:sz w:val="24"/>
                <w:szCs w:val="24"/>
              </w:rPr>
            </w:pPr>
          </w:p>
        </w:tc>
        <w:tc>
          <w:tcPr>
            <w:tcW w:w="5120" w:type="dxa"/>
            <w:tcBorders>
              <w:top w:val="single" w:sz="12" w:space="0" w:color="000000"/>
              <w:left w:val="single" w:sz="4" w:space="0" w:color="BEBEBE"/>
              <w:bottom w:val="single" w:sz="4" w:space="0" w:color="BEBEBE"/>
              <w:right w:val="single" w:sz="12" w:space="0" w:color="000000"/>
            </w:tcBorders>
          </w:tcPr>
          <w:p w14:paraId="6AE4C08C" w14:textId="77777777" w:rsidR="00AA2673" w:rsidRPr="00AA2673" w:rsidRDefault="00AA2673">
            <w:pPr>
              <w:pStyle w:val="TableParagraph"/>
              <w:rPr>
                <w:rFonts w:ascii="Arial" w:hAnsi="Arial" w:cs="Arial"/>
                <w:sz w:val="24"/>
                <w:szCs w:val="24"/>
              </w:rPr>
            </w:pPr>
          </w:p>
        </w:tc>
      </w:tr>
      <w:tr w:rsidR="00AA2673" w14:paraId="5FF8AA4C" w14:textId="77777777" w:rsidTr="00554010">
        <w:trPr>
          <w:trHeight w:val="454"/>
        </w:trPr>
        <w:tc>
          <w:tcPr>
            <w:tcW w:w="4236" w:type="dxa"/>
            <w:tcBorders>
              <w:top w:val="single" w:sz="4" w:space="0" w:color="BEBEBE"/>
              <w:left w:val="single" w:sz="12" w:space="0" w:color="000000"/>
              <w:bottom w:val="single" w:sz="4" w:space="0" w:color="BEBEBE"/>
              <w:right w:val="single" w:sz="4" w:space="0" w:color="BEBEBE"/>
            </w:tcBorders>
            <w:shd w:val="clear" w:color="auto" w:fill="F1F1F1"/>
            <w:hideMark/>
          </w:tcPr>
          <w:p w14:paraId="49FED6B0" w14:textId="77777777" w:rsidR="00AA2673" w:rsidRDefault="00AA2673">
            <w:pPr>
              <w:pStyle w:val="TableParagraph"/>
              <w:spacing w:before="1" w:line="252" w:lineRule="exact"/>
              <w:ind w:left="107"/>
              <w:rPr>
                <w:rFonts w:ascii="Arial" w:hAnsi="Arial" w:cs="Arial"/>
                <w:bCs/>
                <w:sz w:val="24"/>
                <w:szCs w:val="24"/>
              </w:rPr>
            </w:pPr>
            <w:r w:rsidRPr="00554010">
              <w:rPr>
                <w:rFonts w:ascii="Arial" w:hAnsi="Arial" w:cs="Arial"/>
                <w:bCs/>
                <w:sz w:val="24"/>
                <w:szCs w:val="24"/>
              </w:rPr>
              <w:t>Licence number</w:t>
            </w:r>
          </w:p>
          <w:p w14:paraId="47E0F26E" w14:textId="60A58C28" w:rsidR="00C30266" w:rsidRPr="00554010" w:rsidRDefault="00C30266">
            <w:pPr>
              <w:pStyle w:val="TableParagraph"/>
              <w:spacing w:before="1" w:line="252" w:lineRule="exact"/>
              <w:ind w:left="107"/>
              <w:rPr>
                <w:rFonts w:ascii="Arial" w:hAnsi="Arial" w:cs="Arial"/>
                <w:bCs/>
                <w:sz w:val="24"/>
                <w:szCs w:val="24"/>
              </w:rPr>
            </w:pPr>
          </w:p>
        </w:tc>
        <w:tc>
          <w:tcPr>
            <w:tcW w:w="5120" w:type="dxa"/>
            <w:tcBorders>
              <w:top w:val="single" w:sz="4" w:space="0" w:color="BEBEBE"/>
              <w:left w:val="single" w:sz="4" w:space="0" w:color="BEBEBE"/>
              <w:bottom w:val="single" w:sz="4" w:space="0" w:color="BEBEBE"/>
              <w:right w:val="single" w:sz="12" w:space="0" w:color="000000"/>
            </w:tcBorders>
          </w:tcPr>
          <w:p w14:paraId="1BC14173" w14:textId="77777777" w:rsidR="00AA2673" w:rsidRPr="00AA2673" w:rsidRDefault="00AA2673">
            <w:pPr>
              <w:pStyle w:val="TableParagraph"/>
              <w:rPr>
                <w:rFonts w:ascii="Arial" w:hAnsi="Arial" w:cs="Arial"/>
                <w:sz w:val="24"/>
                <w:szCs w:val="24"/>
              </w:rPr>
            </w:pPr>
          </w:p>
        </w:tc>
      </w:tr>
      <w:tr w:rsidR="00DC5FC0" w:rsidRPr="003811B2" w14:paraId="20EB5876" w14:textId="77777777" w:rsidTr="00554010">
        <w:trPr>
          <w:trHeight w:val="454"/>
        </w:trPr>
        <w:tc>
          <w:tcPr>
            <w:tcW w:w="4236" w:type="dxa"/>
            <w:tcBorders>
              <w:top w:val="single" w:sz="4" w:space="0" w:color="BEBEBE"/>
              <w:left w:val="single" w:sz="12" w:space="0" w:color="000000"/>
              <w:bottom w:val="single" w:sz="4" w:space="0" w:color="BEBEBE"/>
              <w:right w:val="single" w:sz="4" w:space="0" w:color="BEBEBE"/>
            </w:tcBorders>
            <w:shd w:val="clear" w:color="auto" w:fill="F1F1F1"/>
          </w:tcPr>
          <w:p w14:paraId="31D4C063" w14:textId="77777777" w:rsidR="00DC5FC0" w:rsidRDefault="00352C25">
            <w:pPr>
              <w:pStyle w:val="TableParagraph"/>
              <w:spacing w:before="1" w:line="252" w:lineRule="exact"/>
              <w:ind w:left="107"/>
              <w:rPr>
                <w:rFonts w:ascii="Arial" w:hAnsi="Arial" w:cs="Arial"/>
                <w:bCs/>
                <w:sz w:val="24"/>
                <w:szCs w:val="24"/>
              </w:rPr>
            </w:pPr>
            <w:r w:rsidRPr="00554010">
              <w:rPr>
                <w:rFonts w:ascii="Arial" w:hAnsi="Arial" w:cs="Arial"/>
                <w:bCs/>
                <w:sz w:val="24"/>
                <w:szCs w:val="24"/>
              </w:rPr>
              <w:t>Return for the Financial Year Ending</w:t>
            </w:r>
          </w:p>
          <w:p w14:paraId="7C78FE09" w14:textId="507EF6F4" w:rsidR="00C30266" w:rsidRPr="00554010" w:rsidRDefault="00C30266">
            <w:pPr>
              <w:pStyle w:val="TableParagraph"/>
              <w:spacing w:before="1" w:line="252" w:lineRule="exact"/>
              <w:ind w:left="107"/>
              <w:rPr>
                <w:rFonts w:ascii="Arial" w:hAnsi="Arial" w:cs="Arial"/>
                <w:bCs/>
                <w:sz w:val="24"/>
                <w:szCs w:val="24"/>
              </w:rPr>
            </w:pPr>
          </w:p>
        </w:tc>
        <w:tc>
          <w:tcPr>
            <w:tcW w:w="5120" w:type="dxa"/>
            <w:tcBorders>
              <w:top w:val="single" w:sz="4" w:space="0" w:color="BEBEBE"/>
              <w:left w:val="single" w:sz="4" w:space="0" w:color="BEBEBE"/>
              <w:bottom w:val="single" w:sz="4" w:space="0" w:color="BEBEBE"/>
              <w:right w:val="single" w:sz="12" w:space="0" w:color="000000"/>
            </w:tcBorders>
          </w:tcPr>
          <w:p w14:paraId="48B69E7F" w14:textId="77777777" w:rsidR="00DC5FC0" w:rsidRPr="00AA2673" w:rsidRDefault="00DC5FC0">
            <w:pPr>
              <w:pStyle w:val="TableParagraph"/>
              <w:rPr>
                <w:rFonts w:ascii="Arial" w:hAnsi="Arial" w:cs="Arial"/>
                <w:sz w:val="24"/>
                <w:szCs w:val="24"/>
              </w:rPr>
            </w:pPr>
          </w:p>
        </w:tc>
      </w:tr>
      <w:tr w:rsidR="00AA2673" w:rsidRPr="003811B2" w14:paraId="09A99C0E" w14:textId="77777777" w:rsidTr="00554010">
        <w:trPr>
          <w:trHeight w:val="454"/>
        </w:trPr>
        <w:tc>
          <w:tcPr>
            <w:tcW w:w="4236" w:type="dxa"/>
            <w:tcBorders>
              <w:top w:val="single" w:sz="4" w:space="0" w:color="BEBEBE"/>
              <w:left w:val="single" w:sz="12" w:space="0" w:color="000000"/>
              <w:bottom w:val="single" w:sz="4" w:space="0" w:color="BEBEBE"/>
              <w:right w:val="single" w:sz="4" w:space="0" w:color="BEBEBE"/>
            </w:tcBorders>
            <w:shd w:val="clear" w:color="auto" w:fill="F1F1F1"/>
            <w:hideMark/>
          </w:tcPr>
          <w:p w14:paraId="155F62C2" w14:textId="772CCAD1" w:rsidR="00AA2673" w:rsidRDefault="00AA2673">
            <w:pPr>
              <w:pStyle w:val="TableParagraph"/>
              <w:ind w:left="107" w:right="1008"/>
              <w:rPr>
                <w:rFonts w:ascii="Arial" w:hAnsi="Arial" w:cs="Arial"/>
                <w:bCs/>
                <w:sz w:val="24"/>
                <w:szCs w:val="24"/>
              </w:rPr>
            </w:pPr>
            <w:r w:rsidRPr="00554010">
              <w:rPr>
                <w:rFonts w:ascii="Arial" w:hAnsi="Arial" w:cs="Arial"/>
                <w:bCs/>
                <w:sz w:val="24"/>
                <w:szCs w:val="24"/>
              </w:rPr>
              <w:t xml:space="preserve">Date </w:t>
            </w:r>
            <w:r w:rsidR="001F7097">
              <w:rPr>
                <w:rFonts w:ascii="Arial" w:hAnsi="Arial" w:cs="Arial"/>
                <w:sz w:val="24"/>
                <w:szCs w:val="24"/>
              </w:rPr>
              <w:t>Annual Information Return Form</w:t>
            </w:r>
            <w:r w:rsidR="00E60EB1" w:rsidRPr="00D41048">
              <w:rPr>
                <w:rFonts w:ascii="Arial" w:hAnsi="Arial" w:cs="Arial"/>
                <w:sz w:val="24"/>
                <w:szCs w:val="24"/>
              </w:rPr>
              <w:t xml:space="preserve"> </w:t>
            </w:r>
            <w:r w:rsidRPr="00554010">
              <w:rPr>
                <w:rFonts w:ascii="Arial" w:hAnsi="Arial" w:cs="Arial"/>
                <w:bCs/>
                <w:sz w:val="24"/>
                <w:szCs w:val="24"/>
              </w:rPr>
              <w:t>Completed</w:t>
            </w:r>
          </w:p>
          <w:p w14:paraId="7AD256A9" w14:textId="4B2CEBD0" w:rsidR="00C30266" w:rsidRPr="00554010" w:rsidRDefault="00C30266">
            <w:pPr>
              <w:pStyle w:val="TableParagraph"/>
              <w:ind w:left="107" w:right="1008"/>
              <w:rPr>
                <w:rFonts w:ascii="Arial" w:hAnsi="Arial" w:cs="Arial"/>
                <w:bCs/>
                <w:sz w:val="24"/>
                <w:szCs w:val="24"/>
              </w:rPr>
            </w:pPr>
          </w:p>
        </w:tc>
        <w:tc>
          <w:tcPr>
            <w:tcW w:w="5120" w:type="dxa"/>
            <w:tcBorders>
              <w:top w:val="single" w:sz="4" w:space="0" w:color="BEBEBE"/>
              <w:left w:val="single" w:sz="4" w:space="0" w:color="BEBEBE"/>
              <w:bottom w:val="single" w:sz="4" w:space="0" w:color="BEBEBE"/>
              <w:right w:val="single" w:sz="12" w:space="0" w:color="000000"/>
            </w:tcBorders>
          </w:tcPr>
          <w:p w14:paraId="72538887" w14:textId="77777777" w:rsidR="00AA2673" w:rsidRPr="00AA2673" w:rsidRDefault="00AA2673">
            <w:pPr>
              <w:pStyle w:val="TableParagraph"/>
              <w:rPr>
                <w:rFonts w:ascii="Arial" w:hAnsi="Arial" w:cs="Arial"/>
                <w:sz w:val="24"/>
                <w:szCs w:val="24"/>
              </w:rPr>
            </w:pPr>
          </w:p>
        </w:tc>
      </w:tr>
      <w:tr w:rsidR="00AA2673" w:rsidRPr="003811B2" w14:paraId="0D94C863" w14:textId="77777777" w:rsidTr="00554010">
        <w:trPr>
          <w:trHeight w:val="454"/>
        </w:trPr>
        <w:tc>
          <w:tcPr>
            <w:tcW w:w="4236" w:type="dxa"/>
            <w:tcBorders>
              <w:top w:val="single" w:sz="4" w:space="0" w:color="BEBEBE"/>
              <w:left w:val="single" w:sz="12" w:space="0" w:color="000000"/>
              <w:bottom w:val="single" w:sz="12" w:space="0" w:color="000000"/>
              <w:right w:val="single" w:sz="4" w:space="0" w:color="BEBEBE"/>
            </w:tcBorders>
            <w:shd w:val="clear" w:color="auto" w:fill="F1F1F1"/>
          </w:tcPr>
          <w:p w14:paraId="7CA65326" w14:textId="4682F16B" w:rsidR="00AA2673" w:rsidRDefault="00AA2673">
            <w:pPr>
              <w:pStyle w:val="TableParagraph"/>
              <w:ind w:left="107" w:right="1008"/>
              <w:rPr>
                <w:rFonts w:ascii="Arial" w:hAnsi="Arial" w:cs="Arial"/>
                <w:bCs/>
                <w:sz w:val="24"/>
                <w:szCs w:val="24"/>
              </w:rPr>
            </w:pPr>
            <w:r w:rsidRPr="00554010">
              <w:rPr>
                <w:rFonts w:ascii="Arial" w:hAnsi="Arial" w:cs="Arial"/>
                <w:bCs/>
                <w:sz w:val="24"/>
                <w:szCs w:val="24"/>
              </w:rPr>
              <w:t xml:space="preserve">Date </w:t>
            </w:r>
            <w:r w:rsidR="001F7097">
              <w:rPr>
                <w:rFonts w:ascii="Arial" w:hAnsi="Arial" w:cs="Arial"/>
                <w:sz w:val="24"/>
                <w:szCs w:val="24"/>
              </w:rPr>
              <w:t>Annual Information Return Form</w:t>
            </w:r>
            <w:r w:rsidR="00E60EB1" w:rsidRPr="00D41048">
              <w:rPr>
                <w:rFonts w:ascii="Arial" w:hAnsi="Arial" w:cs="Arial"/>
                <w:sz w:val="24"/>
                <w:szCs w:val="24"/>
              </w:rPr>
              <w:t xml:space="preserve"> </w:t>
            </w:r>
            <w:r w:rsidRPr="00554010">
              <w:rPr>
                <w:rFonts w:ascii="Arial" w:hAnsi="Arial" w:cs="Arial"/>
                <w:bCs/>
                <w:sz w:val="24"/>
                <w:szCs w:val="24"/>
              </w:rPr>
              <w:t>Submitted</w:t>
            </w:r>
          </w:p>
          <w:p w14:paraId="4523CBCA" w14:textId="075C57F0" w:rsidR="00C30266" w:rsidRPr="00554010" w:rsidRDefault="00C30266">
            <w:pPr>
              <w:pStyle w:val="TableParagraph"/>
              <w:ind w:left="107" w:right="1008"/>
              <w:rPr>
                <w:rFonts w:ascii="Arial" w:hAnsi="Arial" w:cs="Arial"/>
                <w:bCs/>
                <w:sz w:val="24"/>
                <w:szCs w:val="24"/>
              </w:rPr>
            </w:pPr>
          </w:p>
        </w:tc>
        <w:tc>
          <w:tcPr>
            <w:tcW w:w="5120" w:type="dxa"/>
            <w:tcBorders>
              <w:top w:val="single" w:sz="4" w:space="0" w:color="BEBEBE"/>
              <w:left w:val="single" w:sz="4" w:space="0" w:color="BEBEBE"/>
              <w:bottom w:val="single" w:sz="12" w:space="0" w:color="000000"/>
              <w:right w:val="single" w:sz="12" w:space="0" w:color="000000"/>
            </w:tcBorders>
          </w:tcPr>
          <w:p w14:paraId="094DED49" w14:textId="77777777" w:rsidR="00AA2673" w:rsidRPr="00AA2673" w:rsidRDefault="00AA2673">
            <w:pPr>
              <w:pStyle w:val="TableParagraph"/>
              <w:rPr>
                <w:rFonts w:ascii="Arial" w:hAnsi="Arial" w:cs="Arial"/>
                <w:sz w:val="24"/>
                <w:szCs w:val="24"/>
              </w:rPr>
            </w:pPr>
          </w:p>
        </w:tc>
      </w:tr>
    </w:tbl>
    <w:p w14:paraId="586CC22D" w14:textId="1B4EC9F0" w:rsidR="00921BD2" w:rsidRDefault="00921BD2" w:rsidP="00AA2673">
      <w:pPr>
        <w:jc w:val="both"/>
        <w:rPr>
          <w:rFonts w:ascii="Arial" w:hAnsi="Arial" w:cs="Arial"/>
          <w:sz w:val="24"/>
          <w:szCs w:val="24"/>
          <w:lang w:val="en-US"/>
        </w:rPr>
      </w:pPr>
    </w:p>
    <w:p w14:paraId="38A5AB18" w14:textId="77777777" w:rsidR="00921BD2" w:rsidRDefault="00921BD2">
      <w:pPr>
        <w:rPr>
          <w:rFonts w:ascii="Arial" w:hAnsi="Arial" w:cs="Arial"/>
          <w:sz w:val="24"/>
          <w:szCs w:val="24"/>
          <w:lang w:val="en-US"/>
        </w:rPr>
      </w:pPr>
      <w:r>
        <w:rPr>
          <w:rFonts w:ascii="Arial" w:hAnsi="Arial" w:cs="Arial"/>
          <w:sz w:val="24"/>
          <w:szCs w:val="24"/>
          <w:lang w:val="en-US"/>
        </w:rPr>
        <w:br w:type="page"/>
      </w:r>
    </w:p>
    <w:tbl>
      <w:tblPr>
        <w:tblStyle w:val="ab"/>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7"/>
      </w:tblGrid>
      <w:tr w:rsidR="00554010" w14:paraId="02FF6BC0" w14:textId="77777777" w:rsidTr="004B6245">
        <w:trPr>
          <w:trHeight w:val="570"/>
        </w:trPr>
        <w:tc>
          <w:tcPr>
            <w:tcW w:w="9247" w:type="dxa"/>
            <w:shd w:val="clear" w:color="auto" w:fill="1F4E79" w:themeFill="accent5" w:themeFillShade="80"/>
            <w:hideMark/>
          </w:tcPr>
          <w:p w14:paraId="1B43617B" w14:textId="77777777" w:rsidR="00554010" w:rsidRDefault="00554010" w:rsidP="00512DA4">
            <w:pPr>
              <w:pStyle w:val="aa"/>
              <w:numPr>
                <w:ilvl w:val="0"/>
                <w:numId w:val="1"/>
              </w:numPr>
              <w:spacing w:before="120" w:after="120" w:line="240" w:lineRule="auto"/>
              <w:jc w:val="center"/>
              <w:rPr>
                <w:rFonts w:ascii="Arial" w:hAnsi="Arial" w:cs="Arial"/>
                <w:b/>
              </w:rPr>
            </w:pPr>
            <w:r w:rsidRPr="00554010">
              <w:rPr>
                <w:rFonts w:ascii="Arial" w:hAnsi="Arial" w:cs="Arial"/>
                <w:b/>
                <w:color w:val="FFFFFF" w:themeColor="background1"/>
              </w:rPr>
              <w:t>Declaration by the applicant</w:t>
            </w:r>
          </w:p>
        </w:tc>
      </w:tr>
    </w:tbl>
    <w:p w14:paraId="1BD563D8" w14:textId="77777777" w:rsidR="00554010" w:rsidRDefault="00554010" w:rsidP="00554010">
      <w:pPr>
        <w:outlineLvl w:val="0"/>
        <w:rPr>
          <w:rFonts w:ascii="Arial" w:hAnsi="Arial" w:cs="Arial"/>
          <w:b/>
          <w:color w:val="000000" w:themeColor="text1"/>
          <w:sz w:val="24"/>
          <w:szCs w:val="24"/>
          <w:lang w:val="en-US"/>
        </w:rPr>
      </w:pPr>
    </w:p>
    <w:p w14:paraId="646406B2" w14:textId="77777777" w:rsidR="00554010" w:rsidRDefault="00554010" w:rsidP="00554010">
      <w:pPr>
        <w:pStyle w:val="aa"/>
        <w:widowControl w:val="0"/>
        <w:numPr>
          <w:ilvl w:val="1"/>
          <w:numId w:val="1"/>
        </w:numPr>
        <w:tabs>
          <w:tab w:val="left" w:pos="567"/>
          <w:tab w:val="left" w:pos="1581"/>
        </w:tabs>
        <w:spacing w:after="0" w:line="240" w:lineRule="auto"/>
        <w:ind w:left="426" w:right="49" w:hanging="426"/>
        <w:jc w:val="both"/>
        <w:rPr>
          <w:rFonts w:ascii="Arial" w:hAnsi="Arial" w:cs="Arial"/>
          <w:sz w:val="24"/>
          <w:szCs w:val="24"/>
        </w:rPr>
      </w:pPr>
      <w:r>
        <w:rPr>
          <w:rFonts w:ascii="Arial" w:hAnsi="Arial" w:cs="Arial"/>
          <w:sz w:val="24"/>
          <w:szCs w:val="24"/>
        </w:rPr>
        <w:t>I declare that, to the best of my knowledge and belief, having made due inquiry, the information given in this form, the supplements and documents attached, as well as any applicable supporting documents, is complete and correct. I understand that it may be a breach of Article 119(e) of the AIFC Framework Regulations to provide to the AFSA any information which is deceptive, misleading or dishonest.</w:t>
      </w:r>
    </w:p>
    <w:p w14:paraId="6C61D877" w14:textId="77777777" w:rsidR="00554010" w:rsidRDefault="00554010" w:rsidP="00554010">
      <w:pPr>
        <w:pStyle w:val="aa"/>
        <w:widowControl w:val="0"/>
        <w:tabs>
          <w:tab w:val="left" w:pos="567"/>
          <w:tab w:val="left" w:pos="1581"/>
        </w:tabs>
        <w:spacing w:after="0" w:line="240" w:lineRule="auto"/>
        <w:ind w:left="426" w:right="49"/>
        <w:jc w:val="both"/>
        <w:rPr>
          <w:rFonts w:ascii="Arial" w:hAnsi="Arial" w:cs="Arial"/>
          <w:sz w:val="24"/>
          <w:szCs w:val="24"/>
        </w:rPr>
      </w:pPr>
    </w:p>
    <w:p w14:paraId="06140ED5" w14:textId="60C41348" w:rsidR="00554010" w:rsidRDefault="004B6245" w:rsidP="00554010">
      <w:pPr>
        <w:pStyle w:val="aa"/>
        <w:widowControl w:val="0"/>
        <w:numPr>
          <w:ilvl w:val="1"/>
          <w:numId w:val="1"/>
        </w:numPr>
        <w:tabs>
          <w:tab w:val="left" w:pos="567"/>
          <w:tab w:val="left" w:pos="1581"/>
        </w:tabs>
        <w:spacing w:after="0" w:line="240" w:lineRule="auto"/>
        <w:ind w:left="426" w:right="49" w:hanging="426"/>
        <w:jc w:val="both"/>
        <w:rPr>
          <w:rFonts w:ascii="Arial" w:hAnsi="Arial" w:cs="Arial"/>
          <w:sz w:val="24"/>
          <w:szCs w:val="24"/>
        </w:rPr>
      </w:pPr>
      <w:r w:rsidRPr="004B6245">
        <w:rPr>
          <w:rFonts w:ascii="Arial" w:hAnsi="Arial" w:cs="Arial"/>
          <w:sz w:val="24"/>
          <w:szCs w:val="24"/>
        </w:rPr>
        <w:t xml:space="preserve">I confirm that I have the authority to complete this </w:t>
      </w:r>
      <w:r w:rsidR="001F7097">
        <w:rPr>
          <w:rFonts w:ascii="Arial" w:hAnsi="Arial" w:cs="Arial"/>
          <w:sz w:val="24"/>
          <w:szCs w:val="24"/>
        </w:rPr>
        <w:t>form</w:t>
      </w:r>
      <w:r w:rsidRPr="004B6245">
        <w:rPr>
          <w:rFonts w:ascii="Arial" w:hAnsi="Arial" w:cs="Arial"/>
          <w:sz w:val="24"/>
          <w:szCs w:val="24"/>
        </w:rPr>
        <w:t>, to declare as specified above and sign this form for, or on behalf of, the Firm</w:t>
      </w:r>
    </w:p>
    <w:p w14:paraId="6AC879C8" w14:textId="77777777" w:rsidR="004B6245" w:rsidRDefault="004B6245" w:rsidP="004B6245">
      <w:pPr>
        <w:pStyle w:val="aa"/>
        <w:widowControl w:val="0"/>
        <w:tabs>
          <w:tab w:val="left" w:pos="567"/>
          <w:tab w:val="left" w:pos="1581"/>
        </w:tabs>
        <w:spacing w:after="0" w:line="240" w:lineRule="auto"/>
        <w:ind w:left="426" w:right="49"/>
        <w:jc w:val="both"/>
        <w:rPr>
          <w:rFonts w:ascii="Arial" w:hAnsi="Arial" w:cs="Arial"/>
          <w:sz w:val="24"/>
          <w:szCs w:val="24"/>
        </w:rPr>
      </w:pPr>
    </w:p>
    <w:p w14:paraId="238A6F48" w14:textId="51325476" w:rsidR="00554010" w:rsidRDefault="00554010" w:rsidP="00554010">
      <w:pPr>
        <w:pStyle w:val="aa"/>
        <w:widowControl w:val="0"/>
        <w:numPr>
          <w:ilvl w:val="1"/>
          <w:numId w:val="1"/>
        </w:numPr>
        <w:tabs>
          <w:tab w:val="left" w:pos="567"/>
          <w:tab w:val="left" w:pos="1581"/>
        </w:tabs>
        <w:spacing w:after="0" w:line="240" w:lineRule="auto"/>
        <w:ind w:left="426" w:right="49" w:hanging="426"/>
        <w:jc w:val="both"/>
        <w:rPr>
          <w:rFonts w:ascii="Arial" w:hAnsi="Arial" w:cs="Arial"/>
          <w:sz w:val="24"/>
          <w:szCs w:val="24"/>
        </w:rPr>
      </w:pPr>
      <w:r>
        <w:rPr>
          <w:rFonts w:ascii="Arial" w:hAnsi="Arial" w:cs="Arial"/>
          <w:sz w:val="24"/>
          <w:szCs w:val="24"/>
        </w:rPr>
        <w:t>I understand that any personal data provided to the</w:t>
      </w:r>
      <w:r>
        <w:rPr>
          <w:rFonts w:ascii="Arial" w:hAnsi="Arial" w:cs="Arial"/>
          <w:sz w:val="24"/>
          <w:szCs w:val="24"/>
          <w:lang w:val="en-US"/>
        </w:rPr>
        <w:t xml:space="preserve"> AFSA</w:t>
      </w:r>
      <w:r>
        <w:rPr>
          <w:rFonts w:ascii="Arial" w:hAnsi="Arial" w:cs="Arial"/>
          <w:sz w:val="24"/>
          <w:szCs w:val="24"/>
        </w:rPr>
        <w:t xml:space="preserve"> will be used to discharge its regulatory functions under the AIFC Data Protection Regulations, and other relevant legislation and may be disclosed to third parties for those purposes.</w:t>
      </w:r>
    </w:p>
    <w:p w14:paraId="4BFE4176" w14:textId="77777777" w:rsidR="004B6245" w:rsidRDefault="004B6245" w:rsidP="004B6245">
      <w:pPr>
        <w:pStyle w:val="aa"/>
        <w:widowControl w:val="0"/>
        <w:tabs>
          <w:tab w:val="left" w:pos="567"/>
          <w:tab w:val="left" w:pos="1581"/>
        </w:tabs>
        <w:spacing w:after="0" w:line="240" w:lineRule="auto"/>
        <w:ind w:left="426" w:right="49"/>
        <w:jc w:val="both"/>
        <w:rPr>
          <w:rFonts w:ascii="Arial" w:hAnsi="Arial" w:cs="Arial"/>
          <w:sz w:val="24"/>
          <w:szCs w:val="24"/>
        </w:rPr>
      </w:pPr>
    </w:p>
    <w:p w14:paraId="5E0A6F90" w14:textId="77777777" w:rsidR="00554010" w:rsidRDefault="00554010" w:rsidP="00554010">
      <w:pPr>
        <w:ind w:right="49"/>
        <w:rPr>
          <w:rFonts w:ascii="Arial" w:eastAsia="Calibri" w:hAnsi="Arial" w:cs="Arial"/>
          <w:sz w:val="24"/>
          <w:szCs w:val="24"/>
          <w:lang w:val="en-GB"/>
        </w:rPr>
      </w:pPr>
    </w:p>
    <w:p w14:paraId="5166CAF7" w14:textId="77777777" w:rsidR="00554010" w:rsidRDefault="00554010" w:rsidP="00554010">
      <w:pPr>
        <w:ind w:right="49"/>
        <w:rPr>
          <w:rFonts w:ascii="Arial" w:eastAsia="Calibri" w:hAnsi="Arial" w:cs="Arial"/>
          <w:lang w:val="en-US"/>
        </w:rPr>
      </w:pPr>
    </w:p>
    <w:p w14:paraId="6F8555E5" w14:textId="77777777" w:rsidR="00554010" w:rsidRPr="00554010" w:rsidRDefault="00554010" w:rsidP="00554010">
      <w:pPr>
        <w:ind w:right="49"/>
        <w:rPr>
          <w:rFonts w:ascii="Arial" w:eastAsia="Calibri" w:hAnsi="Arial" w:cs="Arial"/>
          <w:lang w:val="en-US"/>
        </w:rPr>
      </w:pPr>
    </w:p>
    <w:p w14:paraId="693D2F2B" w14:textId="77777777" w:rsidR="00554010" w:rsidRPr="00554010" w:rsidRDefault="00554010" w:rsidP="00554010">
      <w:pPr>
        <w:ind w:right="49"/>
        <w:rPr>
          <w:rFonts w:ascii="Arial" w:eastAsia="Calibri" w:hAnsi="Arial" w:cs="Arial"/>
          <w:lang w:val="en-US"/>
        </w:rPr>
      </w:pPr>
      <w:r w:rsidRPr="00554010">
        <w:rPr>
          <w:rFonts w:ascii="Arial" w:eastAsia="Calibri" w:hAnsi="Arial" w:cs="Arial"/>
          <w:lang w:val="en-US"/>
        </w:rPr>
        <w:t>__________________________</w:t>
      </w:r>
      <w:r w:rsidRPr="00554010">
        <w:rPr>
          <w:rFonts w:ascii="Arial" w:eastAsia="Calibri" w:hAnsi="Arial" w:cs="Arial"/>
          <w:lang w:val="en-US"/>
        </w:rPr>
        <w:tab/>
      </w:r>
      <w:r w:rsidRPr="00554010">
        <w:rPr>
          <w:rFonts w:ascii="Arial" w:eastAsia="Calibri" w:hAnsi="Arial" w:cs="Arial"/>
          <w:lang w:val="en-US"/>
        </w:rPr>
        <w:tab/>
      </w:r>
      <w:r w:rsidRPr="00554010">
        <w:rPr>
          <w:rFonts w:ascii="Arial" w:eastAsia="Calibri" w:hAnsi="Arial" w:cs="Arial"/>
          <w:lang w:val="en-US"/>
        </w:rPr>
        <w:tab/>
      </w:r>
      <w:r w:rsidRPr="00554010">
        <w:rPr>
          <w:rFonts w:ascii="Arial" w:eastAsia="Calibri" w:hAnsi="Arial" w:cs="Arial"/>
          <w:lang w:val="en-US"/>
        </w:rPr>
        <w:tab/>
      </w:r>
      <w:r w:rsidRPr="00554010">
        <w:rPr>
          <w:rFonts w:ascii="Arial" w:eastAsia="Calibri" w:hAnsi="Arial" w:cs="Arial"/>
          <w:lang w:val="en-US"/>
        </w:rPr>
        <w:tab/>
        <w:t>_________________</w:t>
      </w:r>
    </w:p>
    <w:p w14:paraId="6B4783EC" w14:textId="4E5E3AC3" w:rsidR="00554010" w:rsidRPr="00554010" w:rsidRDefault="00554010" w:rsidP="00554010">
      <w:pPr>
        <w:ind w:right="49"/>
        <w:rPr>
          <w:rFonts w:ascii="Arial" w:eastAsia="Calibri" w:hAnsi="Arial" w:cs="Arial"/>
          <w:lang w:val="en-US"/>
        </w:rPr>
      </w:pPr>
      <w:r w:rsidRPr="00554010">
        <w:rPr>
          <w:rFonts w:ascii="Arial" w:eastAsia="Calibri" w:hAnsi="Arial" w:cs="Arial"/>
          <w:lang w:val="en-US"/>
        </w:rPr>
        <w:t>Signature</w:t>
      </w:r>
      <w:r w:rsidRPr="00554010">
        <w:rPr>
          <w:rFonts w:ascii="Arial" w:eastAsia="Calibri" w:hAnsi="Arial" w:cs="Arial"/>
          <w:lang w:val="en-US"/>
        </w:rPr>
        <w:tab/>
      </w:r>
      <w:r w:rsidRPr="00554010">
        <w:rPr>
          <w:rFonts w:ascii="Arial" w:eastAsia="Calibri" w:hAnsi="Arial" w:cs="Arial"/>
          <w:lang w:val="en-US"/>
        </w:rPr>
        <w:tab/>
      </w:r>
      <w:r w:rsidRPr="00554010">
        <w:rPr>
          <w:rFonts w:ascii="Arial" w:eastAsia="Calibri" w:hAnsi="Arial" w:cs="Arial"/>
          <w:lang w:val="en-US"/>
        </w:rPr>
        <w:tab/>
      </w:r>
      <w:r w:rsidRPr="00554010">
        <w:rPr>
          <w:rFonts w:ascii="Arial" w:eastAsia="Calibri" w:hAnsi="Arial" w:cs="Arial"/>
          <w:lang w:val="en-US"/>
        </w:rPr>
        <w:tab/>
      </w:r>
      <w:r>
        <w:rPr>
          <w:rFonts w:ascii="Arial" w:eastAsia="Calibri" w:hAnsi="Arial" w:cs="Arial"/>
          <w:lang w:val="en-US"/>
        </w:rPr>
        <w:tab/>
      </w:r>
      <w:r>
        <w:rPr>
          <w:rFonts w:ascii="Arial" w:eastAsia="Calibri" w:hAnsi="Arial" w:cs="Arial"/>
          <w:lang w:val="en-US"/>
        </w:rPr>
        <w:tab/>
      </w:r>
      <w:r>
        <w:rPr>
          <w:rFonts w:ascii="Arial" w:eastAsia="Calibri" w:hAnsi="Arial" w:cs="Arial"/>
          <w:lang w:val="en-US"/>
        </w:rPr>
        <w:tab/>
      </w:r>
      <w:r>
        <w:rPr>
          <w:rFonts w:ascii="Arial" w:eastAsia="Calibri" w:hAnsi="Arial" w:cs="Arial"/>
          <w:lang w:val="en-US"/>
        </w:rPr>
        <w:tab/>
      </w:r>
      <w:r w:rsidRPr="00554010">
        <w:rPr>
          <w:rFonts w:ascii="Arial" w:eastAsia="Calibri" w:hAnsi="Arial" w:cs="Arial"/>
          <w:lang w:val="en-US"/>
        </w:rPr>
        <w:t>Date</w:t>
      </w:r>
    </w:p>
    <w:p w14:paraId="319CE5E1" w14:textId="77777777" w:rsidR="00554010" w:rsidRPr="00554010" w:rsidRDefault="00554010" w:rsidP="00554010">
      <w:pPr>
        <w:ind w:right="49"/>
        <w:rPr>
          <w:rFonts w:ascii="Arial" w:eastAsia="Calibri" w:hAnsi="Arial" w:cs="Arial"/>
          <w:lang w:val="en-US"/>
        </w:rPr>
      </w:pPr>
    </w:p>
    <w:p w14:paraId="6B2BA700" w14:textId="77777777" w:rsidR="00554010" w:rsidRPr="00554010" w:rsidRDefault="00554010" w:rsidP="00554010">
      <w:pPr>
        <w:ind w:right="49"/>
        <w:rPr>
          <w:rFonts w:ascii="Arial" w:eastAsia="Calibri" w:hAnsi="Arial" w:cs="Arial"/>
          <w:lang w:val="en-US"/>
        </w:rPr>
      </w:pPr>
    </w:p>
    <w:tbl>
      <w:tblPr>
        <w:tblStyle w:val="TableGrid1"/>
        <w:tblW w:w="0" w:type="auto"/>
        <w:tblInd w:w="108"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227"/>
      </w:tblGrid>
      <w:tr w:rsidR="00554010" w:rsidRPr="003811B2" w14:paraId="550B5F76" w14:textId="77777777" w:rsidTr="00554010">
        <w:trPr>
          <w:trHeight w:val="340"/>
        </w:trPr>
        <w:tc>
          <w:tcPr>
            <w:tcW w:w="935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10" w:color="auto" w:fill="auto"/>
            <w:hideMark/>
          </w:tcPr>
          <w:p w14:paraId="04B2A909" w14:textId="49F58E83" w:rsidR="00554010" w:rsidRDefault="00554010">
            <w:pPr>
              <w:ind w:right="49"/>
              <w:rPr>
                <w:rFonts w:ascii="Arial" w:hAnsi="Arial"/>
                <w:sz w:val="24"/>
                <w:szCs w:val="24"/>
              </w:rPr>
            </w:pPr>
            <w:r>
              <w:rPr>
                <w:rFonts w:ascii="Arial" w:hAnsi="Arial"/>
                <w:sz w:val="24"/>
                <w:szCs w:val="24"/>
              </w:rPr>
              <w:t>Enter the name and position or title of the above signed individual:</w:t>
            </w:r>
          </w:p>
        </w:tc>
      </w:tr>
      <w:tr w:rsidR="00554010" w:rsidRPr="003811B2" w14:paraId="0C2EF185" w14:textId="77777777" w:rsidTr="00554010">
        <w:trPr>
          <w:trHeight w:val="522"/>
        </w:trPr>
        <w:tc>
          <w:tcPr>
            <w:tcW w:w="935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Pr>
          <w:p w14:paraId="305A1D9E" w14:textId="77777777" w:rsidR="00554010" w:rsidRDefault="00554010">
            <w:pPr>
              <w:ind w:right="49"/>
              <w:rPr>
                <w:rFonts w:ascii="Arial" w:hAnsi="Arial"/>
                <w:sz w:val="24"/>
                <w:szCs w:val="24"/>
              </w:rPr>
            </w:pPr>
          </w:p>
        </w:tc>
      </w:tr>
    </w:tbl>
    <w:p w14:paraId="6B2C179A" w14:textId="7027D96D" w:rsidR="004B6245" w:rsidRDefault="004B6245" w:rsidP="00554010">
      <w:pPr>
        <w:rPr>
          <w:rFonts w:ascii="Arial" w:hAnsi="Arial" w:cs="Arial"/>
          <w:sz w:val="24"/>
          <w:szCs w:val="24"/>
          <w:lang w:val="en-US"/>
        </w:rPr>
      </w:pPr>
    </w:p>
    <w:p w14:paraId="43CD234F" w14:textId="77777777" w:rsidR="004B6245" w:rsidRDefault="004B6245">
      <w:pPr>
        <w:rPr>
          <w:rFonts w:ascii="Arial" w:hAnsi="Arial" w:cs="Arial"/>
          <w:sz w:val="24"/>
          <w:szCs w:val="24"/>
          <w:lang w:val="en-US"/>
        </w:rPr>
      </w:pPr>
      <w:r>
        <w:rPr>
          <w:rFonts w:ascii="Arial" w:hAnsi="Arial" w:cs="Arial"/>
          <w:sz w:val="24"/>
          <w:szCs w:val="24"/>
          <w:lang w:val="en-US"/>
        </w:rPr>
        <w:br w:type="page"/>
      </w:r>
    </w:p>
    <w:tbl>
      <w:tblPr>
        <w:tblStyle w:val="ab"/>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7"/>
      </w:tblGrid>
      <w:tr w:rsidR="004B6245" w:rsidRPr="00EF78B6" w14:paraId="7EED0610" w14:textId="77777777" w:rsidTr="00512DA4">
        <w:trPr>
          <w:trHeight w:val="570"/>
        </w:trPr>
        <w:tc>
          <w:tcPr>
            <w:tcW w:w="9247" w:type="dxa"/>
            <w:shd w:val="clear" w:color="auto" w:fill="1F4E79" w:themeFill="accent5" w:themeFillShade="80"/>
            <w:hideMark/>
          </w:tcPr>
          <w:p w14:paraId="18B1FABE" w14:textId="367188BB" w:rsidR="004B6245" w:rsidRDefault="00B96101" w:rsidP="004B6245">
            <w:pPr>
              <w:pStyle w:val="aa"/>
              <w:numPr>
                <w:ilvl w:val="0"/>
                <w:numId w:val="1"/>
              </w:numPr>
              <w:spacing w:before="120" w:after="120" w:line="240" w:lineRule="auto"/>
              <w:jc w:val="center"/>
              <w:rPr>
                <w:rFonts w:ascii="Arial" w:hAnsi="Arial" w:cs="Arial"/>
                <w:b/>
              </w:rPr>
            </w:pPr>
            <w:r>
              <w:rPr>
                <w:rFonts w:ascii="Arial" w:hAnsi="Arial" w:cs="Arial"/>
                <w:b/>
                <w:color w:val="FFFFFF" w:themeColor="background1"/>
              </w:rPr>
              <w:t>Registered Auditors Details</w:t>
            </w:r>
          </w:p>
        </w:tc>
      </w:tr>
    </w:tbl>
    <w:p w14:paraId="16AC6EEB" w14:textId="154E914A" w:rsidR="00AA2673" w:rsidRDefault="00AA2673" w:rsidP="00554010">
      <w:pPr>
        <w:rPr>
          <w:rFonts w:ascii="Arial" w:hAnsi="Arial" w:cs="Arial"/>
          <w:sz w:val="24"/>
          <w:szCs w:val="24"/>
          <w:lang w:val="en-US"/>
        </w:rPr>
      </w:pPr>
    </w:p>
    <w:tbl>
      <w:tblPr>
        <w:tblStyle w:val="ab"/>
        <w:tblW w:w="0" w:type="auto"/>
        <w:tblInd w:w="137" w:type="dxa"/>
        <w:tblLook w:val="04A0" w:firstRow="1" w:lastRow="0" w:firstColumn="1" w:lastColumn="0" w:noHBand="0" w:noVBand="1"/>
      </w:tblPr>
      <w:tblGrid>
        <w:gridCol w:w="750"/>
        <w:gridCol w:w="3700"/>
        <w:gridCol w:w="4758"/>
      </w:tblGrid>
      <w:tr w:rsidR="000175FD" w:rsidRPr="003811B2" w14:paraId="08060125" w14:textId="77777777" w:rsidTr="00F17557">
        <w:tc>
          <w:tcPr>
            <w:tcW w:w="750" w:type="dxa"/>
          </w:tcPr>
          <w:p w14:paraId="23EFB6A0" w14:textId="6EB44A88" w:rsidR="000175FD" w:rsidRPr="003372C5" w:rsidRDefault="000175FD" w:rsidP="00554010">
            <w:pPr>
              <w:rPr>
                <w:rFonts w:ascii="Arial" w:hAnsi="Arial" w:cs="Arial"/>
                <w:b/>
                <w:bCs/>
              </w:rPr>
            </w:pPr>
            <w:r w:rsidRPr="003372C5">
              <w:rPr>
                <w:rFonts w:ascii="Arial" w:hAnsi="Arial" w:cs="Arial"/>
                <w:b/>
                <w:bCs/>
              </w:rPr>
              <w:t>2.1</w:t>
            </w:r>
          </w:p>
        </w:tc>
        <w:tc>
          <w:tcPr>
            <w:tcW w:w="3700" w:type="dxa"/>
          </w:tcPr>
          <w:p w14:paraId="04AB0F54" w14:textId="77777777" w:rsidR="000175FD" w:rsidRPr="003372C5" w:rsidRDefault="000175FD" w:rsidP="00554010">
            <w:pPr>
              <w:rPr>
                <w:rFonts w:ascii="Arial" w:hAnsi="Arial" w:cs="Arial"/>
                <w:b/>
                <w:bCs/>
              </w:rPr>
            </w:pPr>
            <w:r w:rsidRPr="003372C5">
              <w:rPr>
                <w:rFonts w:ascii="Arial" w:hAnsi="Arial" w:cs="Arial"/>
                <w:b/>
                <w:bCs/>
              </w:rPr>
              <w:t>Legal name of the Registered Auditor</w:t>
            </w:r>
          </w:p>
          <w:p w14:paraId="3E3DDA70" w14:textId="40EAA43A" w:rsidR="00F76B2D" w:rsidRPr="003372C5" w:rsidRDefault="00F76B2D" w:rsidP="00554010">
            <w:pPr>
              <w:rPr>
                <w:rFonts w:ascii="Arial" w:hAnsi="Arial" w:cs="Arial"/>
                <w:b/>
                <w:bCs/>
              </w:rPr>
            </w:pPr>
          </w:p>
        </w:tc>
        <w:tc>
          <w:tcPr>
            <w:tcW w:w="4758" w:type="dxa"/>
          </w:tcPr>
          <w:p w14:paraId="65F1CB02" w14:textId="77777777" w:rsidR="000175FD" w:rsidRDefault="000175FD" w:rsidP="00554010">
            <w:pPr>
              <w:rPr>
                <w:rFonts w:ascii="Arial" w:hAnsi="Arial" w:cs="Arial"/>
              </w:rPr>
            </w:pPr>
          </w:p>
        </w:tc>
      </w:tr>
      <w:tr w:rsidR="000175FD" w:rsidRPr="003811B2" w14:paraId="2657A8DE" w14:textId="77777777" w:rsidTr="00F17557">
        <w:tc>
          <w:tcPr>
            <w:tcW w:w="750" w:type="dxa"/>
          </w:tcPr>
          <w:p w14:paraId="69668DC1" w14:textId="6C14A2BE" w:rsidR="000175FD" w:rsidRPr="003372C5" w:rsidRDefault="000175FD" w:rsidP="00554010">
            <w:pPr>
              <w:rPr>
                <w:rFonts w:ascii="Arial" w:hAnsi="Arial" w:cs="Arial"/>
                <w:b/>
                <w:bCs/>
              </w:rPr>
            </w:pPr>
            <w:r w:rsidRPr="003372C5">
              <w:rPr>
                <w:rFonts w:ascii="Arial" w:hAnsi="Arial" w:cs="Arial"/>
                <w:b/>
                <w:bCs/>
              </w:rPr>
              <w:t>2.2</w:t>
            </w:r>
          </w:p>
        </w:tc>
        <w:tc>
          <w:tcPr>
            <w:tcW w:w="3700" w:type="dxa"/>
          </w:tcPr>
          <w:p w14:paraId="59A2CD8E" w14:textId="77777777" w:rsidR="000175FD" w:rsidRPr="003372C5" w:rsidRDefault="000175FD" w:rsidP="00554010">
            <w:pPr>
              <w:rPr>
                <w:rFonts w:ascii="Arial" w:hAnsi="Arial" w:cs="Arial"/>
                <w:b/>
                <w:bCs/>
              </w:rPr>
            </w:pPr>
            <w:r w:rsidRPr="003372C5">
              <w:rPr>
                <w:rFonts w:ascii="Arial" w:hAnsi="Arial" w:cs="Arial"/>
                <w:b/>
                <w:bCs/>
              </w:rPr>
              <w:t>Details of ownership of the Registered Auditor</w:t>
            </w:r>
          </w:p>
          <w:p w14:paraId="1E59107D" w14:textId="3177BD38" w:rsidR="00F76B2D" w:rsidRPr="003372C5" w:rsidRDefault="00F76B2D" w:rsidP="00554010">
            <w:pPr>
              <w:rPr>
                <w:rFonts w:ascii="Arial" w:hAnsi="Arial" w:cs="Arial"/>
                <w:b/>
                <w:bCs/>
              </w:rPr>
            </w:pPr>
          </w:p>
        </w:tc>
        <w:tc>
          <w:tcPr>
            <w:tcW w:w="4758" w:type="dxa"/>
          </w:tcPr>
          <w:p w14:paraId="59DA4A0D" w14:textId="77777777" w:rsidR="000175FD" w:rsidRDefault="000175FD" w:rsidP="00554010">
            <w:pPr>
              <w:rPr>
                <w:rFonts w:ascii="Arial" w:hAnsi="Arial" w:cs="Arial"/>
              </w:rPr>
            </w:pPr>
          </w:p>
        </w:tc>
      </w:tr>
      <w:tr w:rsidR="000175FD" w14:paraId="5765D237" w14:textId="77777777" w:rsidTr="00F17557">
        <w:tc>
          <w:tcPr>
            <w:tcW w:w="750" w:type="dxa"/>
          </w:tcPr>
          <w:p w14:paraId="0BF625D1" w14:textId="4E6E7020" w:rsidR="000175FD" w:rsidRPr="003372C5" w:rsidRDefault="000175FD" w:rsidP="00554010">
            <w:pPr>
              <w:rPr>
                <w:rFonts w:ascii="Arial" w:hAnsi="Arial" w:cs="Arial"/>
                <w:b/>
                <w:bCs/>
              </w:rPr>
            </w:pPr>
            <w:r w:rsidRPr="003372C5">
              <w:rPr>
                <w:rFonts w:ascii="Arial" w:hAnsi="Arial" w:cs="Arial"/>
                <w:b/>
                <w:bCs/>
              </w:rPr>
              <w:t>2.3</w:t>
            </w:r>
          </w:p>
        </w:tc>
        <w:tc>
          <w:tcPr>
            <w:tcW w:w="3700" w:type="dxa"/>
          </w:tcPr>
          <w:p w14:paraId="10694D2C" w14:textId="77777777" w:rsidR="000175FD" w:rsidRPr="003372C5" w:rsidRDefault="000175FD" w:rsidP="00554010">
            <w:pPr>
              <w:rPr>
                <w:rFonts w:ascii="Arial" w:hAnsi="Arial" w:cs="Arial"/>
                <w:b/>
                <w:bCs/>
              </w:rPr>
            </w:pPr>
            <w:r w:rsidRPr="003372C5">
              <w:rPr>
                <w:rFonts w:ascii="Arial" w:hAnsi="Arial" w:cs="Arial"/>
                <w:b/>
                <w:bCs/>
              </w:rPr>
              <w:t>Address</w:t>
            </w:r>
          </w:p>
          <w:p w14:paraId="7D157C3E" w14:textId="55B4B3F9" w:rsidR="00F76B2D" w:rsidRPr="003372C5" w:rsidRDefault="00F76B2D" w:rsidP="00554010">
            <w:pPr>
              <w:rPr>
                <w:rFonts w:ascii="Arial" w:hAnsi="Arial" w:cs="Arial"/>
                <w:b/>
                <w:bCs/>
              </w:rPr>
            </w:pPr>
          </w:p>
        </w:tc>
        <w:tc>
          <w:tcPr>
            <w:tcW w:w="4758" w:type="dxa"/>
          </w:tcPr>
          <w:p w14:paraId="3C4C5501" w14:textId="77777777" w:rsidR="000175FD" w:rsidRDefault="000175FD" w:rsidP="00554010">
            <w:pPr>
              <w:rPr>
                <w:rFonts w:ascii="Arial" w:hAnsi="Arial" w:cs="Arial"/>
              </w:rPr>
            </w:pPr>
          </w:p>
        </w:tc>
      </w:tr>
      <w:tr w:rsidR="000175FD" w14:paraId="6AF7B438" w14:textId="77777777" w:rsidTr="00F17557">
        <w:tc>
          <w:tcPr>
            <w:tcW w:w="750" w:type="dxa"/>
          </w:tcPr>
          <w:p w14:paraId="783E736D" w14:textId="51FE5701" w:rsidR="000175FD" w:rsidRPr="003372C5" w:rsidRDefault="000175FD" w:rsidP="00554010">
            <w:pPr>
              <w:rPr>
                <w:rFonts w:ascii="Arial" w:hAnsi="Arial" w:cs="Arial"/>
                <w:b/>
                <w:bCs/>
              </w:rPr>
            </w:pPr>
            <w:r w:rsidRPr="003372C5">
              <w:rPr>
                <w:rFonts w:ascii="Arial" w:hAnsi="Arial" w:cs="Arial"/>
                <w:b/>
                <w:bCs/>
              </w:rPr>
              <w:t>2.4</w:t>
            </w:r>
          </w:p>
        </w:tc>
        <w:tc>
          <w:tcPr>
            <w:tcW w:w="3700" w:type="dxa"/>
          </w:tcPr>
          <w:p w14:paraId="63D73CDF" w14:textId="77777777" w:rsidR="000175FD" w:rsidRPr="003372C5" w:rsidRDefault="000175FD" w:rsidP="000175FD">
            <w:pPr>
              <w:rPr>
                <w:rFonts w:ascii="Arial" w:hAnsi="Arial" w:cs="Arial"/>
                <w:b/>
                <w:bCs/>
              </w:rPr>
            </w:pPr>
            <w:r w:rsidRPr="003372C5">
              <w:rPr>
                <w:rFonts w:ascii="Arial" w:hAnsi="Arial" w:cs="Arial"/>
                <w:b/>
                <w:bCs/>
              </w:rPr>
              <w:t>Telephone number</w:t>
            </w:r>
          </w:p>
          <w:p w14:paraId="0EDF0893" w14:textId="32C2522C" w:rsidR="00F76B2D" w:rsidRPr="003372C5" w:rsidRDefault="00F76B2D" w:rsidP="000175FD">
            <w:pPr>
              <w:rPr>
                <w:rFonts w:ascii="Arial" w:hAnsi="Arial" w:cs="Arial"/>
                <w:b/>
                <w:bCs/>
              </w:rPr>
            </w:pPr>
          </w:p>
        </w:tc>
        <w:tc>
          <w:tcPr>
            <w:tcW w:w="4758" w:type="dxa"/>
          </w:tcPr>
          <w:p w14:paraId="1D589924" w14:textId="77777777" w:rsidR="000175FD" w:rsidRDefault="000175FD" w:rsidP="00554010">
            <w:pPr>
              <w:rPr>
                <w:rFonts w:ascii="Arial" w:hAnsi="Arial" w:cs="Arial"/>
              </w:rPr>
            </w:pPr>
          </w:p>
        </w:tc>
      </w:tr>
      <w:tr w:rsidR="000175FD" w14:paraId="204E6B5C" w14:textId="77777777" w:rsidTr="00F17557">
        <w:tc>
          <w:tcPr>
            <w:tcW w:w="750" w:type="dxa"/>
          </w:tcPr>
          <w:p w14:paraId="3BC9C6C0" w14:textId="201CE356" w:rsidR="000175FD" w:rsidRPr="003372C5" w:rsidRDefault="000175FD" w:rsidP="00554010">
            <w:pPr>
              <w:rPr>
                <w:rFonts w:ascii="Arial" w:hAnsi="Arial" w:cs="Arial"/>
                <w:b/>
                <w:bCs/>
              </w:rPr>
            </w:pPr>
            <w:r w:rsidRPr="003372C5">
              <w:rPr>
                <w:rFonts w:ascii="Arial" w:hAnsi="Arial" w:cs="Arial"/>
                <w:b/>
                <w:bCs/>
              </w:rPr>
              <w:t>2.5</w:t>
            </w:r>
          </w:p>
        </w:tc>
        <w:tc>
          <w:tcPr>
            <w:tcW w:w="3700" w:type="dxa"/>
          </w:tcPr>
          <w:p w14:paraId="6A441702" w14:textId="77777777" w:rsidR="000175FD" w:rsidRPr="003372C5" w:rsidRDefault="000175FD" w:rsidP="00554010">
            <w:pPr>
              <w:rPr>
                <w:rFonts w:ascii="Arial" w:hAnsi="Arial" w:cs="Arial"/>
                <w:b/>
                <w:bCs/>
              </w:rPr>
            </w:pPr>
            <w:r w:rsidRPr="003372C5">
              <w:rPr>
                <w:rFonts w:ascii="Arial" w:hAnsi="Arial" w:cs="Arial"/>
                <w:b/>
                <w:bCs/>
              </w:rPr>
              <w:t>Fax number</w:t>
            </w:r>
          </w:p>
          <w:p w14:paraId="46DA77B6" w14:textId="53471D83" w:rsidR="00F76B2D" w:rsidRPr="003372C5" w:rsidRDefault="00F76B2D" w:rsidP="00554010">
            <w:pPr>
              <w:rPr>
                <w:rFonts w:ascii="Arial" w:hAnsi="Arial" w:cs="Arial"/>
                <w:b/>
                <w:bCs/>
              </w:rPr>
            </w:pPr>
          </w:p>
        </w:tc>
        <w:tc>
          <w:tcPr>
            <w:tcW w:w="4758" w:type="dxa"/>
          </w:tcPr>
          <w:p w14:paraId="462F514A" w14:textId="77777777" w:rsidR="000175FD" w:rsidRDefault="000175FD" w:rsidP="00554010">
            <w:pPr>
              <w:rPr>
                <w:rFonts w:ascii="Arial" w:hAnsi="Arial" w:cs="Arial"/>
              </w:rPr>
            </w:pPr>
          </w:p>
        </w:tc>
      </w:tr>
      <w:tr w:rsidR="000175FD" w14:paraId="2A003ED6" w14:textId="77777777" w:rsidTr="00F17557">
        <w:tc>
          <w:tcPr>
            <w:tcW w:w="750" w:type="dxa"/>
          </w:tcPr>
          <w:p w14:paraId="7B797C57" w14:textId="77BE1DD0" w:rsidR="000175FD" w:rsidRPr="003372C5" w:rsidRDefault="000175FD" w:rsidP="00554010">
            <w:pPr>
              <w:rPr>
                <w:rFonts w:ascii="Arial" w:hAnsi="Arial" w:cs="Arial"/>
                <w:b/>
                <w:bCs/>
              </w:rPr>
            </w:pPr>
            <w:r w:rsidRPr="003372C5">
              <w:rPr>
                <w:rFonts w:ascii="Arial" w:hAnsi="Arial" w:cs="Arial"/>
                <w:b/>
                <w:bCs/>
              </w:rPr>
              <w:t>2.6</w:t>
            </w:r>
          </w:p>
        </w:tc>
        <w:tc>
          <w:tcPr>
            <w:tcW w:w="3700" w:type="dxa"/>
          </w:tcPr>
          <w:p w14:paraId="44C9D220" w14:textId="77777777" w:rsidR="000175FD" w:rsidRPr="003372C5" w:rsidRDefault="000175FD" w:rsidP="00554010">
            <w:pPr>
              <w:rPr>
                <w:rFonts w:ascii="Arial" w:hAnsi="Arial" w:cs="Arial"/>
                <w:b/>
                <w:bCs/>
              </w:rPr>
            </w:pPr>
            <w:r w:rsidRPr="003372C5">
              <w:rPr>
                <w:rFonts w:ascii="Arial" w:hAnsi="Arial" w:cs="Arial"/>
                <w:b/>
                <w:bCs/>
              </w:rPr>
              <w:t>Website address</w:t>
            </w:r>
          </w:p>
          <w:p w14:paraId="7EA4003A" w14:textId="5133A18F" w:rsidR="00F76B2D" w:rsidRPr="003372C5" w:rsidRDefault="00F76B2D" w:rsidP="00554010">
            <w:pPr>
              <w:rPr>
                <w:rFonts w:ascii="Arial" w:hAnsi="Arial" w:cs="Arial"/>
                <w:b/>
                <w:bCs/>
              </w:rPr>
            </w:pPr>
          </w:p>
        </w:tc>
        <w:tc>
          <w:tcPr>
            <w:tcW w:w="4758" w:type="dxa"/>
          </w:tcPr>
          <w:p w14:paraId="74A99D30" w14:textId="77777777" w:rsidR="000175FD" w:rsidRDefault="000175FD" w:rsidP="00554010">
            <w:pPr>
              <w:rPr>
                <w:rFonts w:ascii="Arial" w:hAnsi="Arial" w:cs="Arial"/>
              </w:rPr>
            </w:pPr>
          </w:p>
        </w:tc>
      </w:tr>
      <w:tr w:rsidR="00F17557" w14:paraId="7F179774" w14:textId="77777777" w:rsidTr="00F17557">
        <w:tc>
          <w:tcPr>
            <w:tcW w:w="750" w:type="dxa"/>
            <w:vMerge w:val="restart"/>
          </w:tcPr>
          <w:p w14:paraId="5377FC1A" w14:textId="4E081515" w:rsidR="00F17557" w:rsidRPr="003372C5" w:rsidRDefault="00F17557" w:rsidP="00554010">
            <w:pPr>
              <w:rPr>
                <w:rFonts w:ascii="Arial" w:hAnsi="Arial" w:cs="Arial"/>
                <w:b/>
                <w:bCs/>
              </w:rPr>
            </w:pPr>
            <w:r w:rsidRPr="003372C5">
              <w:rPr>
                <w:rFonts w:ascii="Arial" w:hAnsi="Arial" w:cs="Arial"/>
                <w:b/>
                <w:bCs/>
              </w:rPr>
              <w:t>2.7</w:t>
            </w:r>
          </w:p>
          <w:p w14:paraId="271DAFE8" w14:textId="77777777" w:rsidR="00F17557" w:rsidRPr="003372C5" w:rsidRDefault="00F17557" w:rsidP="00554010">
            <w:pPr>
              <w:rPr>
                <w:rFonts w:ascii="Arial" w:hAnsi="Arial" w:cs="Arial"/>
                <w:b/>
                <w:bCs/>
              </w:rPr>
            </w:pPr>
          </w:p>
          <w:p w14:paraId="66777015" w14:textId="33340F27" w:rsidR="00F17557" w:rsidRPr="003372C5" w:rsidRDefault="00F17557" w:rsidP="00554010">
            <w:pPr>
              <w:rPr>
                <w:rFonts w:ascii="Arial" w:hAnsi="Arial" w:cs="Arial"/>
                <w:b/>
                <w:bCs/>
              </w:rPr>
            </w:pPr>
          </w:p>
        </w:tc>
        <w:tc>
          <w:tcPr>
            <w:tcW w:w="3700" w:type="dxa"/>
          </w:tcPr>
          <w:p w14:paraId="4034D204" w14:textId="77777777" w:rsidR="00F17557" w:rsidRPr="003372C5" w:rsidRDefault="00F17557" w:rsidP="00554010">
            <w:pPr>
              <w:rPr>
                <w:rFonts w:ascii="Arial" w:hAnsi="Arial" w:cs="Arial"/>
                <w:b/>
                <w:bCs/>
              </w:rPr>
            </w:pPr>
            <w:r w:rsidRPr="003372C5">
              <w:rPr>
                <w:rFonts w:ascii="Arial" w:hAnsi="Arial" w:cs="Arial"/>
                <w:b/>
                <w:bCs/>
              </w:rPr>
              <w:t>Managing Partner</w:t>
            </w:r>
          </w:p>
          <w:p w14:paraId="0F13B564" w14:textId="0D8EF40A" w:rsidR="00F17557" w:rsidRPr="003372C5" w:rsidRDefault="00F17557" w:rsidP="00554010">
            <w:pPr>
              <w:rPr>
                <w:rFonts w:ascii="Arial" w:hAnsi="Arial" w:cs="Arial"/>
                <w:b/>
                <w:bCs/>
              </w:rPr>
            </w:pPr>
          </w:p>
        </w:tc>
        <w:tc>
          <w:tcPr>
            <w:tcW w:w="4758" w:type="dxa"/>
          </w:tcPr>
          <w:p w14:paraId="0222760E" w14:textId="77777777" w:rsidR="00F17557" w:rsidRDefault="00F17557" w:rsidP="00554010">
            <w:pPr>
              <w:rPr>
                <w:rFonts w:ascii="Arial" w:hAnsi="Arial" w:cs="Arial"/>
              </w:rPr>
            </w:pPr>
          </w:p>
        </w:tc>
      </w:tr>
      <w:tr w:rsidR="00F17557" w:rsidRPr="003811B2" w14:paraId="2680F39A" w14:textId="77777777" w:rsidTr="00F17557">
        <w:tc>
          <w:tcPr>
            <w:tcW w:w="750" w:type="dxa"/>
            <w:vMerge/>
          </w:tcPr>
          <w:p w14:paraId="471A28F7" w14:textId="74113700" w:rsidR="00F17557" w:rsidRPr="003372C5" w:rsidRDefault="00F17557" w:rsidP="00554010">
            <w:pPr>
              <w:rPr>
                <w:rFonts w:ascii="Arial" w:hAnsi="Arial" w:cs="Arial"/>
                <w:b/>
                <w:bCs/>
              </w:rPr>
            </w:pPr>
          </w:p>
        </w:tc>
        <w:tc>
          <w:tcPr>
            <w:tcW w:w="3700" w:type="dxa"/>
          </w:tcPr>
          <w:p w14:paraId="0150FD4C" w14:textId="77777777" w:rsidR="00F17557" w:rsidRPr="003372C5" w:rsidRDefault="00F17557" w:rsidP="00554010">
            <w:pPr>
              <w:rPr>
                <w:rFonts w:ascii="Arial" w:hAnsi="Arial" w:cs="Arial"/>
                <w:b/>
                <w:bCs/>
              </w:rPr>
            </w:pPr>
            <w:r w:rsidRPr="003372C5">
              <w:rPr>
                <w:rFonts w:ascii="Arial" w:hAnsi="Arial" w:cs="Arial"/>
                <w:b/>
                <w:bCs/>
              </w:rPr>
              <w:t xml:space="preserve">Correspondence address (if different from 2.3 above) </w:t>
            </w:r>
          </w:p>
          <w:p w14:paraId="51A264D2" w14:textId="4569A7A3" w:rsidR="00F17557" w:rsidRPr="003372C5" w:rsidRDefault="00F17557" w:rsidP="00554010">
            <w:pPr>
              <w:rPr>
                <w:rFonts w:ascii="Arial" w:hAnsi="Arial" w:cs="Arial"/>
                <w:b/>
                <w:bCs/>
              </w:rPr>
            </w:pPr>
          </w:p>
        </w:tc>
        <w:tc>
          <w:tcPr>
            <w:tcW w:w="4758" w:type="dxa"/>
          </w:tcPr>
          <w:p w14:paraId="5E02A501" w14:textId="77777777" w:rsidR="00F17557" w:rsidRDefault="00F17557" w:rsidP="00554010">
            <w:pPr>
              <w:rPr>
                <w:rFonts w:ascii="Arial" w:hAnsi="Arial" w:cs="Arial"/>
              </w:rPr>
            </w:pPr>
          </w:p>
        </w:tc>
      </w:tr>
      <w:tr w:rsidR="00F17557" w14:paraId="253875E9" w14:textId="77777777" w:rsidTr="00F17557">
        <w:tc>
          <w:tcPr>
            <w:tcW w:w="750" w:type="dxa"/>
            <w:vMerge/>
          </w:tcPr>
          <w:p w14:paraId="0B420E14" w14:textId="75AF262C" w:rsidR="00F17557" w:rsidRPr="003372C5" w:rsidRDefault="00F17557" w:rsidP="00554010">
            <w:pPr>
              <w:rPr>
                <w:rFonts w:ascii="Arial" w:hAnsi="Arial" w:cs="Arial"/>
                <w:b/>
                <w:bCs/>
              </w:rPr>
            </w:pPr>
          </w:p>
        </w:tc>
        <w:tc>
          <w:tcPr>
            <w:tcW w:w="3700" w:type="dxa"/>
          </w:tcPr>
          <w:p w14:paraId="31050EFE" w14:textId="77777777" w:rsidR="00F17557" w:rsidRPr="003372C5" w:rsidRDefault="00F17557" w:rsidP="00554010">
            <w:pPr>
              <w:rPr>
                <w:rFonts w:ascii="Arial" w:hAnsi="Arial" w:cs="Arial"/>
                <w:b/>
                <w:bCs/>
              </w:rPr>
            </w:pPr>
            <w:r w:rsidRPr="003372C5">
              <w:rPr>
                <w:rFonts w:ascii="Arial" w:hAnsi="Arial" w:cs="Arial"/>
                <w:b/>
                <w:bCs/>
              </w:rPr>
              <w:t>Telephone number</w:t>
            </w:r>
          </w:p>
          <w:p w14:paraId="0022BDE2" w14:textId="2B532D7E" w:rsidR="00F17557" w:rsidRPr="003372C5" w:rsidRDefault="00F17557" w:rsidP="00554010">
            <w:pPr>
              <w:rPr>
                <w:rFonts w:ascii="Arial" w:hAnsi="Arial" w:cs="Arial"/>
                <w:b/>
                <w:bCs/>
              </w:rPr>
            </w:pPr>
          </w:p>
        </w:tc>
        <w:tc>
          <w:tcPr>
            <w:tcW w:w="4758" w:type="dxa"/>
          </w:tcPr>
          <w:p w14:paraId="4FDB2572" w14:textId="77777777" w:rsidR="00F17557" w:rsidRDefault="00F17557" w:rsidP="00554010">
            <w:pPr>
              <w:rPr>
                <w:rFonts w:ascii="Arial" w:hAnsi="Arial" w:cs="Arial"/>
              </w:rPr>
            </w:pPr>
          </w:p>
        </w:tc>
      </w:tr>
      <w:tr w:rsidR="00F17557" w14:paraId="45D10E4F" w14:textId="77777777" w:rsidTr="00F17557">
        <w:tc>
          <w:tcPr>
            <w:tcW w:w="750" w:type="dxa"/>
            <w:vMerge/>
          </w:tcPr>
          <w:p w14:paraId="67846A56" w14:textId="7EC60F91" w:rsidR="00F17557" w:rsidRPr="003372C5" w:rsidRDefault="00F17557" w:rsidP="00554010">
            <w:pPr>
              <w:rPr>
                <w:rFonts w:ascii="Arial" w:hAnsi="Arial" w:cs="Arial"/>
                <w:b/>
                <w:bCs/>
              </w:rPr>
            </w:pPr>
          </w:p>
        </w:tc>
        <w:tc>
          <w:tcPr>
            <w:tcW w:w="3700" w:type="dxa"/>
          </w:tcPr>
          <w:p w14:paraId="368B9F58" w14:textId="77777777" w:rsidR="00F17557" w:rsidRPr="003372C5" w:rsidRDefault="00F17557" w:rsidP="00554010">
            <w:pPr>
              <w:rPr>
                <w:rFonts w:ascii="Arial" w:hAnsi="Arial" w:cs="Arial"/>
                <w:b/>
                <w:bCs/>
              </w:rPr>
            </w:pPr>
            <w:r w:rsidRPr="003372C5">
              <w:rPr>
                <w:rFonts w:ascii="Arial" w:hAnsi="Arial" w:cs="Arial"/>
                <w:b/>
                <w:bCs/>
              </w:rPr>
              <w:t>Fax number</w:t>
            </w:r>
          </w:p>
          <w:p w14:paraId="5DF0545C" w14:textId="2A1D0668" w:rsidR="00F17557" w:rsidRPr="003372C5" w:rsidRDefault="00F17557" w:rsidP="00554010">
            <w:pPr>
              <w:rPr>
                <w:rFonts w:ascii="Arial" w:hAnsi="Arial" w:cs="Arial"/>
                <w:b/>
                <w:bCs/>
              </w:rPr>
            </w:pPr>
          </w:p>
        </w:tc>
        <w:tc>
          <w:tcPr>
            <w:tcW w:w="4758" w:type="dxa"/>
          </w:tcPr>
          <w:p w14:paraId="67E13592" w14:textId="77777777" w:rsidR="00F17557" w:rsidRDefault="00F17557" w:rsidP="00554010">
            <w:pPr>
              <w:rPr>
                <w:rFonts w:ascii="Arial" w:hAnsi="Arial" w:cs="Arial"/>
              </w:rPr>
            </w:pPr>
          </w:p>
        </w:tc>
      </w:tr>
      <w:tr w:rsidR="00F17557" w14:paraId="259B97E1" w14:textId="77777777" w:rsidTr="00F17557">
        <w:tc>
          <w:tcPr>
            <w:tcW w:w="750" w:type="dxa"/>
            <w:vMerge/>
          </w:tcPr>
          <w:p w14:paraId="18787B8D" w14:textId="1E053FE3" w:rsidR="00F17557" w:rsidRPr="003372C5" w:rsidRDefault="00F17557" w:rsidP="00554010">
            <w:pPr>
              <w:rPr>
                <w:rFonts w:ascii="Arial" w:hAnsi="Arial" w:cs="Arial"/>
                <w:b/>
                <w:bCs/>
              </w:rPr>
            </w:pPr>
          </w:p>
        </w:tc>
        <w:tc>
          <w:tcPr>
            <w:tcW w:w="3700" w:type="dxa"/>
          </w:tcPr>
          <w:p w14:paraId="59C63533" w14:textId="77777777" w:rsidR="00F17557" w:rsidRPr="003372C5" w:rsidRDefault="00F17557" w:rsidP="00554010">
            <w:pPr>
              <w:rPr>
                <w:rFonts w:ascii="Arial" w:hAnsi="Arial" w:cs="Arial"/>
                <w:b/>
                <w:bCs/>
              </w:rPr>
            </w:pPr>
            <w:r w:rsidRPr="003372C5">
              <w:rPr>
                <w:rFonts w:ascii="Arial" w:hAnsi="Arial" w:cs="Arial"/>
                <w:b/>
                <w:bCs/>
              </w:rPr>
              <w:t>E-mail address</w:t>
            </w:r>
          </w:p>
          <w:p w14:paraId="61289275" w14:textId="256CCB76" w:rsidR="00F17557" w:rsidRPr="003372C5" w:rsidRDefault="00F17557" w:rsidP="00554010">
            <w:pPr>
              <w:rPr>
                <w:rFonts w:ascii="Arial" w:hAnsi="Arial" w:cs="Arial"/>
                <w:b/>
                <w:bCs/>
              </w:rPr>
            </w:pPr>
          </w:p>
        </w:tc>
        <w:tc>
          <w:tcPr>
            <w:tcW w:w="4758" w:type="dxa"/>
          </w:tcPr>
          <w:p w14:paraId="6C878238" w14:textId="77777777" w:rsidR="00F17557" w:rsidRDefault="00F17557" w:rsidP="00554010">
            <w:pPr>
              <w:rPr>
                <w:rFonts w:ascii="Arial" w:hAnsi="Arial" w:cs="Arial"/>
              </w:rPr>
            </w:pPr>
          </w:p>
        </w:tc>
      </w:tr>
      <w:tr w:rsidR="00F17557" w:rsidRPr="003811B2" w14:paraId="7A26A4B3" w14:textId="77777777" w:rsidTr="00F17557">
        <w:tc>
          <w:tcPr>
            <w:tcW w:w="750" w:type="dxa"/>
            <w:vMerge w:val="restart"/>
          </w:tcPr>
          <w:p w14:paraId="7BAEBFC5" w14:textId="77777777" w:rsidR="00F17557" w:rsidRPr="003372C5" w:rsidRDefault="00F17557" w:rsidP="00554010">
            <w:pPr>
              <w:rPr>
                <w:rFonts w:ascii="Arial" w:hAnsi="Arial" w:cs="Arial"/>
                <w:b/>
                <w:bCs/>
              </w:rPr>
            </w:pPr>
            <w:r w:rsidRPr="003372C5">
              <w:rPr>
                <w:rFonts w:ascii="Arial" w:hAnsi="Arial" w:cs="Arial"/>
                <w:b/>
                <w:bCs/>
              </w:rPr>
              <w:t>2.8</w:t>
            </w:r>
          </w:p>
          <w:p w14:paraId="79FFDC7A" w14:textId="4D4DEFEF" w:rsidR="00F17557" w:rsidRPr="003372C5" w:rsidRDefault="00F17557" w:rsidP="00F17557">
            <w:pPr>
              <w:rPr>
                <w:rFonts w:ascii="Arial" w:hAnsi="Arial" w:cs="Arial"/>
                <w:b/>
                <w:bCs/>
              </w:rPr>
            </w:pPr>
          </w:p>
          <w:p w14:paraId="5FEB7A3F" w14:textId="70677198" w:rsidR="00F17557" w:rsidRPr="003372C5" w:rsidRDefault="00F17557" w:rsidP="00554010">
            <w:pPr>
              <w:rPr>
                <w:rFonts w:ascii="Arial" w:hAnsi="Arial" w:cs="Arial"/>
                <w:b/>
                <w:bCs/>
              </w:rPr>
            </w:pPr>
          </w:p>
        </w:tc>
        <w:tc>
          <w:tcPr>
            <w:tcW w:w="3700" w:type="dxa"/>
          </w:tcPr>
          <w:p w14:paraId="67BDB00E" w14:textId="06BD30DA" w:rsidR="00F17557" w:rsidRPr="003372C5" w:rsidRDefault="00F17557" w:rsidP="00554010">
            <w:pPr>
              <w:rPr>
                <w:rFonts w:ascii="Arial" w:hAnsi="Arial" w:cs="Arial"/>
                <w:b/>
                <w:bCs/>
              </w:rPr>
            </w:pPr>
            <w:r w:rsidRPr="003372C5">
              <w:rPr>
                <w:rFonts w:ascii="Arial" w:hAnsi="Arial" w:cs="Arial"/>
                <w:b/>
                <w:bCs/>
              </w:rPr>
              <w:t xml:space="preserve">Registered Auditor’s contact person (if different from 2.7 above) </w:t>
            </w:r>
          </w:p>
        </w:tc>
        <w:tc>
          <w:tcPr>
            <w:tcW w:w="4758" w:type="dxa"/>
          </w:tcPr>
          <w:p w14:paraId="7317FBE0" w14:textId="77777777" w:rsidR="00F17557" w:rsidRDefault="00F17557" w:rsidP="00554010">
            <w:pPr>
              <w:rPr>
                <w:rFonts w:ascii="Arial" w:hAnsi="Arial" w:cs="Arial"/>
              </w:rPr>
            </w:pPr>
          </w:p>
        </w:tc>
      </w:tr>
      <w:tr w:rsidR="00F17557" w14:paraId="033F6138" w14:textId="77777777" w:rsidTr="00F17557">
        <w:tc>
          <w:tcPr>
            <w:tcW w:w="750" w:type="dxa"/>
            <w:vMerge/>
          </w:tcPr>
          <w:p w14:paraId="7DCCD859" w14:textId="447C9D63" w:rsidR="00F17557" w:rsidRPr="003372C5" w:rsidRDefault="00F17557" w:rsidP="00554010">
            <w:pPr>
              <w:rPr>
                <w:rFonts w:ascii="Arial" w:hAnsi="Arial" w:cs="Arial"/>
                <w:b/>
                <w:bCs/>
              </w:rPr>
            </w:pPr>
          </w:p>
        </w:tc>
        <w:tc>
          <w:tcPr>
            <w:tcW w:w="3700" w:type="dxa"/>
          </w:tcPr>
          <w:p w14:paraId="692F7E2E" w14:textId="77777777" w:rsidR="00F17557" w:rsidRPr="003372C5" w:rsidRDefault="00F17557" w:rsidP="00554010">
            <w:pPr>
              <w:rPr>
                <w:rFonts w:ascii="Arial" w:hAnsi="Arial" w:cs="Arial"/>
                <w:b/>
                <w:bCs/>
              </w:rPr>
            </w:pPr>
            <w:r w:rsidRPr="003372C5">
              <w:rPr>
                <w:rFonts w:ascii="Arial" w:hAnsi="Arial" w:cs="Arial"/>
                <w:b/>
                <w:bCs/>
              </w:rPr>
              <w:t>Position/title</w:t>
            </w:r>
          </w:p>
          <w:p w14:paraId="3694DC66" w14:textId="05354F4A" w:rsidR="00F17557" w:rsidRPr="003372C5" w:rsidRDefault="00F17557" w:rsidP="00554010">
            <w:pPr>
              <w:rPr>
                <w:rFonts w:ascii="Arial" w:hAnsi="Arial" w:cs="Arial"/>
                <w:b/>
                <w:bCs/>
              </w:rPr>
            </w:pPr>
          </w:p>
        </w:tc>
        <w:tc>
          <w:tcPr>
            <w:tcW w:w="4758" w:type="dxa"/>
          </w:tcPr>
          <w:p w14:paraId="07D7F785" w14:textId="77777777" w:rsidR="00F17557" w:rsidRDefault="00F17557" w:rsidP="00554010">
            <w:pPr>
              <w:rPr>
                <w:rFonts w:ascii="Arial" w:hAnsi="Arial" w:cs="Arial"/>
              </w:rPr>
            </w:pPr>
          </w:p>
        </w:tc>
      </w:tr>
      <w:tr w:rsidR="00F17557" w:rsidRPr="003811B2" w14:paraId="53C48FE1" w14:textId="77777777" w:rsidTr="00F17557">
        <w:tc>
          <w:tcPr>
            <w:tcW w:w="750" w:type="dxa"/>
            <w:vMerge/>
          </w:tcPr>
          <w:p w14:paraId="56C8D87F" w14:textId="00B81EC2" w:rsidR="00F17557" w:rsidRPr="003372C5" w:rsidRDefault="00F17557" w:rsidP="00554010">
            <w:pPr>
              <w:rPr>
                <w:rFonts w:ascii="Arial" w:hAnsi="Arial" w:cs="Arial"/>
                <w:b/>
                <w:bCs/>
              </w:rPr>
            </w:pPr>
          </w:p>
        </w:tc>
        <w:tc>
          <w:tcPr>
            <w:tcW w:w="3700" w:type="dxa"/>
          </w:tcPr>
          <w:p w14:paraId="0C5572E9" w14:textId="05FB02CE" w:rsidR="00F17557" w:rsidRPr="003372C5" w:rsidRDefault="00F17557" w:rsidP="00554010">
            <w:pPr>
              <w:rPr>
                <w:rFonts w:ascii="Arial" w:hAnsi="Arial" w:cs="Arial"/>
                <w:b/>
                <w:bCs/>
              </w:rPr>
            </w:pPr>
            <w:r w:rsidRPr="003372C5">
              <w:rPr>
                <w:rFonts w:ascii="Arial" w:hAnsi="Arial" w:cs="Arial"/>
                <w:b/>
                <w:bCs/>
              </w:rPr>
              <w:t>Correspondence address (if different from 2.3 above)</w:t>
            </w:r>
          </w:p>
          <w:p w14:paraId="722658D9" w14:textId="5E08A2AB" w:rsidR="00F17557" w:rsidRPr="003372C5" w:rsidRDefault="00F17557" w:rsidP="00554010">
            <w:pPr>
              <w:rPr>
                <w:rFonts w:ascii="Arial" w:hAnsi="Arial" w:cs="Arial"/>
                <w:b/>
                <w:bCs/>
              </w:rPr>
            </w:pPr>
          </w:p>
        </w:tc>
        <w:tc>
          <w:tcPr>
            <w:tcW w:w="4758" w:type="dxa"/>
          </w:tcPr>
          <w:p w14:paraId="442B7F6F" w14:textId="77777777" w:rsidR="00F17557" w:rsidRDefault="00F17557" w:rsidP="00554010">
            <w:pPr>
              <w:rPr>
                <w:rFonts w:ascii="Arial" w:hAnsi="Arial" w:cs="Arial"/>
              </w:rPr>
            </w:pPr>
          </w:p>
        </w:tc>
      </w:tr>
      <w:tr w:rsidR="00F17557" w14:paraId="30F6C020" w14:textId="77777777" w:rsidTr="00F17557">
        <w:tc>
          <w:tcPr>
            <w:tcW w:w="750" w:type="dxa"/>
            <w:vMerge/>
          </w:tcPr>
          <w:p w14:paraId="2A65D7CB" w14:textId="1E579330" w:rsidR="00F17557" w:rsidRPr="003372C5" w:rsidRDefault="00F17557" w:rsidP="00554010">
            <w:pPr>
              <w:rPr>
                <w:rFonts w:ascii="Arial" w:hAnsi="Arial" w:cs="Arial"/>
                <w:b/>
                <w:bCs/>
              </w:rPr>
            </w:pPr>
          </w:p>
        </w:tc>
        <w:tc>
          <w:tcPr>
            <w:tcW w:w="3700" w:type="dxa"/>
          </w:tcPr>
          <w:p w14:paraId="3D980E40" w14:textId="77777777" w:rsidR="00F17557" w:rsidRPr="003372C5" w:rsidRDefault="00F17557" w:rsidP="00554010">
            <w:pPr>
              <w:rPr>
                <w:rFonts w:ascii="Arial" w:hAnsi="Arial" w:cs="Arial"/>
                <w:b/>
                <w:bCs/>
              </w:rPr>
            </w:pPr>
            <w:r w:rsidRPr="003372C5">
              <w:rPr>
                <w:rFonts w:ascii="Arial" w:hAnsi="Arial" w:cs="Arial"/>
                <w:b/>
                <w:bCs/>
              </w:rPr>
              <w:t>Telephone number</w:t>
            </w:r>
          </w:p>
          <w:p w14:paraId="20144F21" w14:textId="7153F983" w:rsidR="00F17557" w:rsidRPr="003372C5" w:rsidRDefault="00F17557" w:rsidP="00554010">
            <w:pPr>
              <w:rPr>
                <w:rFonts w:ascii="Arial" w:hAnsi="Arial" w:cs="Arial"/>
                <w:b/>
                <w:bCs/>
              </w:rPr>
            </w:pPr>
          </w:p>
        </w:tc>
        <w:tc>
          <w:tcPr>
            <w:tcW w:w="4758" w:type="dxa"/>
          </w:tcPr>
          <w:p w14:paraId="462C6A4C" w14:textId="77777777" w:rsidR="00F17557" w:rsidRDefault="00F17557" w:rsidP="00554010">
            <w:pPr>
              <w:rPr>
                <w:rFonts w:ascii="Arial" w:hAnsi="Arial" w:cs="Arial"/>
              </w:rPr>
            </w:pPr>
          </w:p>
        </w:tc>
      </w:tr>
      <w:tr w:rsidR="00F17557" w14:paraId="4D0F4FD9" w14:textId="77777777" w:rsidTr="00F17557">
        <w:tc>
          <w:tcPr>
            <w:tcW w:w="750" w:type="dxa"/>
            <w:vMerge/>
          </w:tcPr>
          <w:p w14:paraId="7136FF90" w14:textId="7768FE85" w:rsidR="00F17557" w:rsidRPr="003372C5" w:rsidRDefault="00F17557" w:rsidP="00554010">
            <w:pPr>
              <w:rPr>
                <w:rFonts w:ascii="Arial" w:hAnsi="Arial" w:cs="Arial"/>
                <w:b/>
                <w:bCs/>
              </w:rPr>
            </w:pPr>
          </w:p>
        </w:tc>
        <w:tc>
          <w:tcPr>
            <w:tcW w:w="3700" w:type="dxa"/>
          </w:tcPr>
          <w:p w14:paraId="3D9C0A56" w14:textId="77777777" w:rsidR="00F17557" w:rsidRPr="003372C5" w:rsidRDefault="00F17557" w:rsidP="00554010">
            <w:pPr>
              <w:rPr>
                <w:rFonts w:ascii="Arial" w:hAnsi="Arial" w:cs="Arial"/>
                <w:b/>
                <w:bCs/>
              </w:rPr>
            </w:pPr>
            <w:r w:rsidRPr="003372C5">
              <w:rPr>
                <w:rFonts w:ascii="Arial" w:hAnsi="Arial" w:cs="Arial"/>
                <w:b/>
                <w:bCs/>
              </w:rPr>
              <w:t xml:space="preserve">Fax number </w:t>
            </w:r>
          </w:p>
          <w:p w14:paraId="65F72EF9" w14:textId="05057667" w:rsidR="00F17557" w:rsidRPr="003372C5" w:rsidRDefault="00F17557" w:rsidP="00554010">
            <w:pPr>
              <w:rPr>
                <w:rFonts w:ascii="Arial" w:hAnsi="Arial" w:cs="Arial"/>
                <w:b/>
                <w:bCs/>
              </w:rPr>
            </w:pPr>
          </w:p>
        </w:tc>
        <w:tc>
          <w:tcPr>
            <w:tcW w:w="4758" w:type="dxa"/>
          </w:tcPr>
          <w:p w14:paraId="56D1E371" w14:textId="77777777" w:rsidR="00F17557" w:rsidRDefault="00F17557" w:rsidP="00554010">
            <w:pPr>
              <w:rPr>
                <w:rFonts w:ascii="Arial" w:hAnsi="Arial" w:cs="Arial"/>
              </w:rPr>
            </w:pPr>
          </w:p>
        </w:tc>
      </w:tr>
      <w:tr w:rsidR="00F17557" w14:paraId="20AF5FAC" w14:textId="77777777" w:rsidTr="00F17557">
        <w:tc>
          <w:tcPr>
            <w:tcW w:w="750" w:type="dxa"/>
            <w:vMerge/>
          </w:tcPr>
          <w:p w14:paraId="7B572D25" w14:textId="3B2DE4FD" w:rsidR="00F17557" w:rsidRPr="003372C5" w:rsidRDefault="00F17557" w:rsidP="00554010">
            <w:pPr>
              <w:rPr>
                <w:rFonts w:ascii="Arial" w:hAnsi="Arial" w:cs="Arial"/>
                <w:b/>
                <w:bCs/>
              </w:rPr>
            </w:pPr>
          </w:p>
        </w:tc>
        <w:tc>
          <w:tcPr>
            <w:tcW w:w="3700" w:type="dxa"/>
          </w:tcPr>
          <w:p w14:paraId="5F4455C9" w14:textId="77777777" w:rsidR="00F17557" w:rsidRPr="003372C5" w:rsidRDefault="00F17557" w:rsidP="00554010">
            <w:pPr>
              <w:rPr>
                <w:rFonts w:ascii="Arial" w:hAnsi="Arial" w:cs="Arial"/>
                <w:b/>
                <w:bCs/>
              </w:rPr>
            </w:pPr>
            <w:r w:rsidRPr="003372C5">
              <w:rPr>
                <w:rFonts w:ascii="Arial" w:hAnsi="Arial" w:cs="Arial"/>
                <w:b/>
                <w:bCs/>
              </w:rPr>
              <w:t>Email address</w:t>
            </w:r>
          </w:p>
          <w:p w14:paraId="5A6BE339" w14:textId="11896715" w:rsidR="00F17557" w:rsidRPr="003372C5" w:rsidRDefault="00F17557" w:rsidP="00554010">
            <w:pPr>
              <w:rPr>
                <w:rFonts w:ascii="Arial" w:hAnsi="Arial" w:cs="Arial"/>
                <w:b/>
                <w:bCs/>
              </w:rPr>
            </w:pPr>
          </w:p>
        </w:tc>
        <w:tc>
          <w:tcPr>
            <w:tcW w:w="4758" w:type="dxa"/>
          </w:tcPr>
          <w:p w14:paraId="77F8D925" w14:textId="77777777" w:rsidR="00F17557" w:rsidRDefault="00F17557" w:rsidP="00554010">
            <w:pPr>
              <w:rPr>
                <w:rFonts w:ascii="Arial" w:hAnsi="Arial" w:cs="Arial"/>
              </w:rPr>
            </w:pPr>
          </w:p>
        </w:tc>
      </w:tr>
      <w:tr w:rsidR="00F17557" w14:paraId="3CC7EC5D" w14:textId="77777777" w:rsidTr="00F17557">
        <w:tc>
          <w:tcPr>
            <w:tcW w:w="750" w:type="dxa"/>
            <w:vMerge w:val="restart"/>
          </w:tcPr>
          <w:p w14:paraId="139D50D4" w14:textId="112B4B18" w:rsidR="00F17557" w:rsidRPr="003372C5" w:rsidRDefault="00F17557" w:rsidP="00F76B2D">
            <w:pPr>
              <w:rPr>
                <w:rFonts w:ascii="Arial" w:hAnsi="Arial" w:cs="Arial"/>
                <w:b/>
                <w:bCs/>
              </w:rPr>
            </w:pPr>
            <w:r w:rsidRPr="003372C5">
              <w:rPr>
                <w:rFonts w:ascii="Arial" w:hAnsi="Arial" w:cs="Arial"/>
                <w:b/>
                <w:bCs/>
              </w:rPr>
              <w:t>2.9</w:t>
            </w:r>
          </w:p>
        </w:tc>
        <w:tc>
          <w:tcPr>
            <w:tcW w:w="3700" w:type="dxa"/>
          </w:tcPr>
          <w:p w14:paraId="15328400" w14:textId="34332211" w:rsidR="00F17557" w:rsidRPr="003372C5" w:rsidRDefault="00F17557" w:rsidP="00554010">
            <w:pPr>
              <w:rPr>
                <w:rFonts w:ascii="Arial" w:hAnsi="Arial" w:cs="Arial"/>
                <w:b/>
                <w:bCs/>
              </w:rPr>
            </w:pPr>
            <w:r w:rsidRPr="003372C5">
              <w:rPr>
                <w:rFonts w:ascii="Arial" w:hAnsi="Arial" w:cs="Arial"/>
                <w:b/>
                <w:bCs/>
              </w:rPr>
              <w:t>Money Laundering Reporting Officer</w:t>
            </w:r>
          </w:p>
        </w:tc>
        <w:tc>
          <w:tcPr>
            <w:tcW w:w="4758" w:type="dxa"/>
          </w:tcPr>
          <w:p w14:paraId="4DFEA334" w14:textId="77777777" w:rsidR="00F17557" w:rsidRDefault="00F17557" w:rsidP="00554010">
            <w:pPr>
              <w:rPr>
                <w:rFonts w:ascii="Arial" w:hAnsi="Arial" w:cs="Arial"/>
              </w:rPr>
            </w:pPr>
          </w:p>
        </w:tc>
      </w:tr>
      <w:tr w:rsidR="00F17557" w14:paraId="7EA8F128" w14:textId="77777777" w:rsidTr="00F17557">
        <w:tc>
          <w:tcPr>
            <w:tcW w:w="750" w:type="dxa"/>
            <w:vMerge/>
          </w:tcPr>
          <w:p w14:paraId="25967CDC" w14:textId="14509E8C" w:rsidR="00F17557" w:rsidRPr="003372C5" w:rsidRDefault="00F17557" w:rsidP="00F76B2D">
            <w:pPr>
              <w:rPr>
                <w:rFonts w:ascii="Arial" w:hAnsi="Arial" w:cs="Arial"/>
                <w:b/>
                <w:bCs/>
              </w:rPr>
            </w:pPr>
          </w:p>
        </w:tc>
        <w:tc>
          <w:tcPr>
            <w:tcW w:w="3700" w:type="dxa"/>
          </w:tcPr>
          <w:p w14:paraId="7DEA9052" w14:textId="2AAF8CA8" w:rsidR="00F17557" w:rsidRPr="003372C5" w:rsidRDefault="00F17557" w:rsidP="00554010">
            <w:pPr>
              <w:rPr>
                <w:rFonts w:ascii="Arial" w:hAnsi="Arial" w:cs="Arial"/>
                <w:b/>
                <w:bCs/>
              </w:rPr>
            </w:pPr>
            <w:r w:rsidRPr="003372C5">
              <w:rPr>
                <w:rFonts w:ascii="Arial" w:hAnsi="Arial" w:cs="Arial"/>
                <w:b/>
                <w:bCs/>
              </w:rPr>
              <w:t>Position/title</w:t>
            </w:r>
          </w:p>
          <w:p w14:paraId="1940CDE1" w14:textId="2166C043" w:rsidR="00F17557" w:rsidRPr="003372C5" w:rsidRDefault="00F17557" w:rsidP="00554010">
            <w:pPr>
              <w:rPr>
                <w:rFonts w:ascii="Arial" w:hAnsi="Arial" w:cs="Arial"/>
                <w:b/>
                <w:bCs/>
              </w:rPr>
            </w:pPr>
          </w:p>
        </w:tc>
        <w:tc>
          <w:tcPr>
            <w:tcW w:w="4758" w:type="dxa"/>
          </w:tcPr>
          <w:p w14:paraId="6626EEED" w14:textId="77777777" w:rsidR="00F17557" w:rsidRDefault="00F17557" w:rsidP="00554010">
            <w:pPr>
              <w:rPr>
                <w:rFonts w:ascii="Arial" w:hAnsi="Arial" w:cs="Arial"/>
              </w:rPr>
            </w:pPr>
          </w:p>
        </w:tc>
      </w:tr>
      <w:tr w:rsidR="00F17557" w:rsidRPr="003811B2" w14:paraId="32B2CDED" w14:textId="77777777" w:rsidTr="00F17557">
        <w:tc>
          <w:tcPr>
            <w:tcW w:w="750" w:type="dxa"/>
            <w:vMerge/>
          </w:tcPr>
          <w:p w14:paraId="648DD245" w14:textId="39F1187C" w:rsidR="00F17557" w:rsidRDefault="00F17557" w:rsidP="00F76B2D">
            <w:pPr>
              <w:rPr>
                <w:rFonts w:ascii="Arial" w:hAnsi="Arial" w:cs="Arial"/>
              </w:rPr>
            </w:pPr>
          </w:p>
        </w:tc>
        <w:tc>
          <w:tcPr>
            <w:tcW w:w="3700" w:type="dxa"/>
          </w:tcPr>
          <w:p w14:paraId="01655CD9" w14:textId="77777777" w:rsidR="00F17557" w:rsidRPr="003372C5" w:rsidRDefault="00F17557" w:rsidP="00F76B2D">
            <w:pPr>
              <w:rPr>
                <w:rFonts w:ascii="Arial" w:hAnsi="Arial" w:cs="Arial"/>
                <w:b/>
                <w:bCs/>
              </w:rPr>
            </w:pPr>
            <w:r w:rsidRPr="003372C5">
              <w:rPr>
                <w:rFonts w:ascii="Arial" w:hAnsi="Arial" w:cs="Arial"/>
                <w:b/>
                <w:bCs/>
              </w:rPr>
              <w:t>Correspondence address (if different from 2.3 above)</w:t>
            </w:r>
          </w:p>
          <w:p w14:paraId="2FC8A0AC" w14:textId="77777777" w:rsidR="00F17557" w:rsidRPr="003372C5" w:rsidRDefault="00F17557" w:rsidP="00F76B2D">
            <w:pPr>
              <w:rPr>
                <w:rFonts w:ascii="Arial" w:hAnsi="Arial" w:cs="Arial"/>
                <w:b/>
                <w:bCs/>
              </w:rPr>
            </w:pPr>
          </w:p>
        </w:tc>
        <w:tc>
          <w:tcPr>
            <w:tcW w:w="4758" w:type="dxa"/>
          </w:tcPr>
          <w:p w14:paraId="3EC8A6C6" w14:textId="77777777" w:rsidR="00F17557" w:rsidRDefault="00F17557" w:rsidP="00F76B2D">
            <w:pPr>
              <w:rPr>
                <w:rFonts w:ascii="Arial" w:hAnsi="Arial" w:cs="Arial"/>
              </w:rPr>
            </w:pPr>
          </w:p>
        </w:tc>
      </w:tr>
      <w:tr w:rsidR="00F17557" w14:paraId="405367FC" w14:textId="77777777" w:rsidTr="00F17557">
        <w:tc>
          <w:tcPr>
            <w:tcW w:w="750" w:type="dxa"/>
            <w:vMerge/>
          </w:tcPr>
          <w:p w14:paraId="7F3DE137" w14:textId="2C4DFC51" w:rsidR="00F17557" w:rsidRDefault="00F17557" w:rsidP="00F76B2D">
            <w:pPr>
              <w:rPr>
                <w:rFonts w:ascii="Arial" w:hAnsi="Arial" w:cs="Arial"/>
              </w:rPr>
            </w:pPr>
          </w:p>
        </w:tc>
        <w:tc>
          <w:tcPr>
            <w:tcW w:w="3700" w:type="dxa"/>
          </w:tcPr>
          <w:p w14:paraId="5AC8FFB1" w14:textId="77777777" w:rsidR="00F17557" w:rsidRPr="003372C5" w:rsidRDefault="00F17557" w:rsidP="00F76B2D">
            <w:pPr>
              <w:rPr>
                <w:rFonts w:ascii="Arial" w:hAnsi="Arial" w:cs="Arial"/>
                <w:b/>
                <w:bCs/>
              </w:rPr>
            </w:pPr>
            <w:r w:rsidRPr="003372C5">
              <w:rPr>
                <w:rFonts w:ascii="Arial" w:hAnsi="Arial" w:cs="Arial"/>
                <w:b/>
                <w:bCs/>
              </w:rPr>
              <w:t>Telephone number</w:t>
            </w:r>
          </w:p>
          <w:p w14:paraId="03F5ED40" w14:textId="77777777" w:rsidR="00F17557" w:rsidRPr="003372C5" w:rsidRDefault="00F17557" w:rsidP="00F76B2D">
            <w:pPr>
              <w:rPr>
                <w:rFonts w:ascii="Arial" w:hAnsi="Arial" w:cs="Arial"/>
                <w:b/>
                <w:bCs/>
              </w:rPr>
            </w:pPr>
          </w:p>
        </w:tc>
        <w:tc>
          <w:tcPr>
            <w:tcW w:w="4758" w:type="dxa"/>
          </w:tcPr>
          <w:p w14:paraId="0C9B63E1" w14:textId="77777777" w:rsidR="00F17557" w:rsidRDefault="00F17557" w:rsidP="00F76B2D">
            <w:pPr>
              <w:rPr>
                <w:rFonts w:ascii="Arial" w:hAnsi="Arial" w:cs="Arial"/>
              </w:rPr>
            </w:pPr>
          </w:p>
        </w:tc>
      </w:tr>
      <w:tr w:rsidR="00F17557" w14:paraId="660AE6D1" w14:textId="77777777" w:rsidTr="00F17557">
        <w:tc>
          <w:tcPr>
            <w:tcW w:w="750" w:type="dxa"/>
            <w:vMerge/>
          </w:tcPr>
          <w:p w14:paraId="25D54597" w14:textId="322C4D4D" w:rsidR="00F17557" w:rsidRDefault="00F17557" w:rsidP="00F76B2D">
            <w:pPr>
              <w:rPr>
                <w:rFonts w:ascii="Arial" w:hAnsi="Arial" w:cs="Arial"/>
              </w:rPr>
            </w:pPr>
          </w:p>
        </w:tc>
        <w:tc>
          <w:tcPr>
            <w:tcW w:w="3700" w:type="dxa"/>
          </w:tcPr>
          <w:p w14:paraId="4B45CC0C" w14:textId="77777777" w:rsidR="00F17557" w:rsidRPr="003372C5" w:rsidRDefault="00F17557" w:rsidP="00F76B2D">
            <w:pPr>
              <w:rPr>
                <w:rFonts w:ascii="Arial" w:hAnsi="Arial" w:cs="Arial"/>
                <w:b/>
                <w:bCs/>
              </w:rPr>
            </w:pPr>
            <w:r w:rsidRPr="003372C5">
              <w:rPr>
                <w:rFonts w:ascii="Arial" w:hAnsi="Arial" w:cs="Arial"/>
                <w:b/>
                <w:bCs/>
              </w:rPr>
              <w:t xml:space="preserve">Fax number </w:t>
            </w:r>
          </w:p>
          <w:p w14:paraId="01DB8568" w14:textId="77777777" w:rsidR="00F17557" w:rsidRPr="003372C5" w:rsidRDefault="00F17557" w:rsidP="00F76B2D">
            <w:pPr>
              <w:rPr>
                <w:rFonts w:ascii="Arial" w:hAnsi="Arial" w:cs="Arial"/>
                <w:b/>
                <w:bCs/>
              </w:rPr>
            </w:pPr>
          </w:p>
        </w:tc>
        <w:tc>
          <w:tcPr>
            <w:tcW w:w="4758" w:type="dxa"/>
          </w:tcPr>
          <w:p w14:paraId="5D998833" w14:textId="77777777" w:rsidR="00F17557" w:rsidRDefault="00F17557" w:rsidP="00F76B2D">
            <w:pPr>
              <w:rPr>
                <w:rFonts w:ascii="Arial" w:hAnsi="Arial" w:cs="Arial"/>
              </w:rPr>
            </w:pPr>
          </w:p>
        </w:tc>
      </w:tr>
      <w:tr w:rsidR="00F17557" w14:paraId="5BF27776" w14:textId="77777777" w:rsidTr="00F17557">
        <w:tc>
          <w:tcPr>
            <w:tcW w:w="750" w:type="dxa"/>
            <w:vMerge/>
          </w:tcPr>
          <w:p w14:paraId="6DCC19BF" w14:textId="4AD33A0C" w:rsidR="00F17557" w:rsidRDefault="00F17557" w:rsidP="00F76B2D">
            <w:pPr>
              <w:rPr>
                <w:rFonts w:ascii="Arial" w:hAnsi="Arial" w:cs="Arial"/>
              </w:rPr>
            </w:pPr>
          </w:p>
        </w:tc>
        <w:tc>
          <w:tcPr>
            <w:tcW w:w="3700" w:type="dxa"/>
          </w:tcPr>
          <w:p w14:paraId="7FDDD323" w14:textId="77777777" w:rsidR="00F17557" w:rsidRPr="003372C5" w:rsidRDefault="00F17557" w:rsidP="00F76B2D">
            <w:pPr>
              <w:rPr>
                <w:rFonts w:ascii="Arial" w:hAnsi="Arial" w:cs="Arial"/>
                <w:b/>
                <w:bCs/>
              </w:rPr>
            </w:pPr>
            <w:r w:rsidRPr="003372C5">
              <w:rPr>
                <w:rFonts w:ascii="Arial" w:hAnsi="Arial" w:cs="Arial"/>
                <w:b/>
                <w:bCs/>
              </w:rPr>
              <w:t>Email address</w:t>
            </w:r>
          </w:p>
          <w:p w14:paraId="4A04A4A1" w14:textId="77777777" w:rsidR="00F17557" w:rsidRPr="003372C5" w:rsidRDefault="00F17557" w:rsidP="00F76B2D">
            <w:pPr>
              <w:rPr>
                <w:rFonts w:ascii="Arial" w:hAnsi="Arial" w:cs="Arial"/>
                <w:b/>
                <w:bCs/>
              </w:rPr>
            </w:pPr>
          </w:p>
        </w:tc>
        <w:tc>
          <w:tcPr>
            <w:tcW w:w="4758" w:type="dxa"/>
          </w:tcPr>
          <w:p w14:paraId="7BA54BD5" w14:textId="77777777" w:rsidR="00F17557" w:rsidRDefault="00F17557" w:rsidP="00F76B2D">
            <w:pPr>
              <w:rPr>
                <w:rFonts w:ascii="Arial" w:hAnsi="Arial" w:cs="Arial"/>
              </w:rPr>
            </w:pPr>
          </w:p>
          <w:p w14:paraId="2F2C923A" w14:textId="1190D0C2" w:rsidR="00F17557" w:rsidRDefault="00F17557" w:rsidP="00F76B2D">
            <w:pPr>
              <w:rPr>
                <w:rFonts w:ascii="Arial" w:hAnsi="Arial" w:cs="Arial"/>
              </w:rPr>
            </w:pPr>
          </w:p>
        </w:tc>
      </w:tr>
      <w:tr w:rsidR="00F76B2D" w:rsidRPr="003811B2" w14:paraId="336F029A" w14:textId="77777777" w:rsidTr="00F17557">
        <w:tc>
          <w:tcPr>
            <w:tcW w:w="750" w:type="dxa"/>
          </w:tcPr>
          <w:p w14:paraId="1FD97DFB" w14:textId="0AB9F2F8" w:rsidR="00F76B2D" w:rsidRPr="003372C5" w:rsidRDefault="00F76B2D" w:rsidP="00F76B2D">
            <w:pPr>
              <w:rPr>
                <w:rFonts w:ascii="Arial" w:hAnsi="Arial" w:cs="Arial"/>
                <w:b/>
                <w:bCs/>
              </w:rPr>
            </w:pPr>
            <w:r w:rsidRPr="003372C5">
              <w:rPr>
                <w:rFonts w:ascii="Arial" w:hAnsi="Arial" w:cs="Arial"/>
                <w:b/>
                <w:bCs/>
              </w:rPr>
              <w:t xml:space="preserve">2.10 </w:t>
            </w:r>
          </w:p>
        </w:tc>
        <w:tc>
          <w:tcPr>
            <w:tcW w:w="3700" w:type="dxa"/>
          </w:tcPr>
          <w:p w14:paraId="4403538C" w14:textId="77777777" w:rsidR="00F76B2D" w:rsidRPr="003372C5" w:rsidRDefault="00F76B2D" w:rsidP="00F76B2D">
            <w:pPr>
              <w:rPr>
                <w:rFonts w:ascii="Arial" w:hAnsi="Arial" w:cs="Arial"/>
                <w:b/>
                <w:bCs/>
              </w:rPr>
            </w:pPr>
            <w:r w:rsidRPr="003372C5">
              <w:rPr>
                <w:rFonts w:ascii="Arial" w:hAnsi="Arial" w:cs="Arial"/>
                <w:b/>
                <w:bCs/>
              </w:rPr>
              <w:t>Date of Last Annual AML Return</w:t>
            </w:r>
          </w:p>
          <w:p w14:paraId="75C2BFCD" w14:textId="44EC9B01" w:rsidR="00F17557" w:rsidRPr="003372C5" w:rsidRDefault="00F17557" w:rsidP="00F76B2D">
            <w:pPr>
              <w:rPr>
                <w:rFonts w:ascii="Arial" w:hAnsi="Arial" w:cs="Arial"/>
                <w:b/>
                <w:bCs/>
              </w:rPr>
            </w:pPr>
          </w:p>
        </w:tc>
        <w:tc>
          <w:tcPr>
            <w:tcW w:w="4758" w:type="dxa"/>
          </w:tcPr>
          <w:p w14:paraId="4B450F76" w14:textId="77777777" w:rsidR="00F76B2D" w:rsidRDefault="00F76B2D" w:rsidP="00F76B2D">
            <w:pPr>
              <w:rPr>
                <w:rFonts w:ascii="Arial" w:hAnsi="Arial" w:cs="Arial"/>
              </w:rPr>
            </w:pPr>
          </w:p>
        </w:tc>
      </w:tr>
      <w:tr w:rsidR="00F76B2D" w14:paraId="28DC83B6" w14:textId="77777777" w:rsidTr="00F17557">
        <w:tc>
          <w:tcPr>
            <w:tcW w:w="750" w:type="dxa"/>
          </w:tcPr>
          <w:p w14:paraId="335364EE" w14:textId="4C7F4B6F" w:rsidR="00F76B2D" w:rsidRPr="003372C5" w:rsidRDefault="00F76B2D" w:rsidP="00F76B2D">
            <w:pPr>
              <w:rPr>
                <w:rFonts w:ascii="Arial" w:hAnsi="Arial" w:cs="Arial"/>
                <w:b/>
                <w:bCs/>
              </w:rPr>
            </w:pPr>
            <w:r w:rsidRPr="003372C5">
              <w:rPr>
                <w:rFonts w:ascii="Arial" w:hAnsi="Arial" w:cs="Arial"/>
                <w:b/>
                <w:bCs/>
              </w:rPr>
              <w:t>2.11</w:t>
            </w:r>
          </w:p>
        </w:tc>
        <w:tc>
          <w:tcPr>
            <w:tcW w:w="3700" w:type="dxa"/>
          </w:tcPr>
          <w:p w14:paraId="0C5EE7A3" w14:textId="77777777" w:rsidR="00F76B2D" w:rsidRPr="003372C5" w:rsidRDefault="00F76B2D" w:rsidP="00F76B2D">
            <w:pPr>
              <w:rPr>
                <w:rFonts w:ascii="Arial" w:hAnsi="Arial" w:cs="Arial"/>
                <w:b/>
                <w:bCs/>
              </w:rPr>
            </w:pPr>
            <w:r w:rsidRPr="003372C5">
              <w:rPr>
                <w:rFonts w:ascii="Arial" w:hAnsi="Arial" w:cs="Arial"/>
                <w:b/>
                <w:bCs/>
              </w:rPr>
              <w:t>Number of employees</w:t>
            </w:r>
          </w:p>
          <w:p w14:paraId="2153C2CC" w14:textId="39946120" w:rsidR="00F76B2D" w:rsidRPr="003372C5" w:rsidRDefault="00F76B2D" w:rsidP="00F76B2D">
            <w:pPr>
              <w:rPr>
                <w:rFonts w:ascii="Arial" w:hAnsi="Arial" w:cs="Arial"/>
                <w:b/>
                <w:bCs/>
              </w:rPr>
            </w:pPr>
          </w:p>
        </w:tc>
        <w:tc>
          <w:tcPr>
            <w:tcW w:w="4758" w:type="dxa"/>
          </w:tcPr>
          <w:p w14:paraId="2564D8C3" w14:textId="77777777" w:rsidR="00F76B2D" w:rsidRDefault="00F76B2D" w:rsidP="00F76B2D">
            <w:pPr>
              <w:rPr>
                <w:rFonts w:ascii="Arial" w:hAnsi="Arial" w:cs="Arial"/>
              </w:rPr>
            </w:pPr>
          </w:p>
        </w:tc>
      </w:tr>
      <w:tr w:rsidR="00F76B2D" w:rsidRPr="003811B2" w14:paraId="2B5515DD" w14:textId="77777777" w:rsidTr="00F17557">
        <w:tc>
          <w:tcPr>
            <w:tcW w:w="750" w:type="dxa"/>
          </w:tcPr>
          <w:p w14:paraId="62A31F4F" w14:textId="0321FF4E" w:rsidR="00F76B2D" w:rsidRPr="003372C5" w:rsidRDefault="00F76B2D" w:rsidP="00F76B2D">
            <w:pPr>
              <w:rPr>
                <w:rFonts w:ascii="Arial" w:hAnsi="Arial" w:cs="Arial"/>
                <w:b/>
                <w:bCs/>
              </w:rPr>
            </w:pPr>
            <w:r w:rsidRPr="003372C5">
              <w:rPr>
                <w:rFonts w:ascii="Arial" w:hAnsi="Arial" w:cs="Arial"/>
                <w:b/>
                <w:bCs/>
              </w:rPr>
              <w:t>2.1</w:t>
            </w:r>
            <w:r w:rsidR="006241C3">
              <w:rPr>
                <w:rFonts w:ascii="Arial" w:hAnsi="Arial" w:cs="Arial"/>
                <w:b/>
                <w:bCs/>
              </w:rPr>
              <w:t>2</w:t>
            </w:r>
          </w:p>
        </w:tc>
        <w:tc>
          <w:tcPr>
            <w:tcW w:w="3700" w:type="dxa"/>
          </w:tcPr>
          <w:p w14:paraId="26F509B8" w14:textId="36232C51" w:rsidR="00F76B2D" w:rsidRPr="003372C5" w:rsidRDefault="00F76B2D" w:rsidP="00F76B2D">
            <w:pPr>
              <w:rPr>
                <w:rFonts w:ascii="Arial" w:hAnsi="Arial" w:cs="Arial"/>
                <w:b/>
                <w:bCs/>
              </w:rPr>
            </w:pPr>
            <w:r w:rsidRPr="003372C5">
              <w:rPr>
                <w:rFonts w:ascii="Arial" w:hAnsi="Arial" w:cs="Arial"/>
                <w:b/>
                <w:bCs/>
              </w:rPr>
              <w:t>Registered Auditor’s financial year-end</w:t>
            </w:r>
          </w:p>
        </w:tc>
        <w:tc>
          <w:tcPr>
            <w:tcW w:w="4758" w:type="dxa"/>
          </w:tcPr>
          <w:p w14:paraId="2182A087" w14:textId="77777777" w:rsidR="00F76B2D" w:rsidRDefault="00F76B2D" w:rsidP="00F76B2D">
            <w:pPr>
              <w:rPr>
                <w:rFonts w:ascii="Arial" w:hAnsi="Arial" w:cs="Arial"/>
              </w:rPr>
            </w:pPr>
          </w:p>
        </w:tc>
      </w:tr>
    </w:tbl>
    <w:p w14:paraId="26EEDEC5" w14:textId="77777777" w:rsidR="000175FD" w:rsidRPr="00AF6DBC" w:rsidRDefault="000175FD" w:rsidP="00AF6DBC">
      <w:pPr>
        <w:jc w:val="both"/>
        <w:rPr>
          <w:rFonts w:ascii="Arial" w:hAnsi="Arial" w:cs="Arial"/>
          <w:sz w:val="24"/>
          <w:szCs w:val="24"/>
          <w:lang w:val="en-US"/>
        </w:rPr>
      </w:pPr>
    </w:p>
    <w:tbl>
      <w:tblPr>
        <w:tblStyle w:val="ab"/>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7"/>
      </w:tblGrid>
      <w:tr w:rsidR="00AF6DBC" w:rsidRPr="000175FD" w14:paraId="68110BA1" w14:textId="77777777" w:rsidTr="00AF6DBC">
        <w:trPr>
          <w:trHeight w:val="570"/>
        </w:trPr>
        <w:tc>
          <w:tcPr>
            <w:tcW w:w="9247" w:type="dxa"/>
            <w:shd w:val="clear" w:color="auto" w:fill="1F4E79" w:themeFill="accent5" w:themeFillShade="80"/>
            <w:vAlign w:val="center"/>
            <w:hideMark/>
          </w:tcPr>
          <w:p w14:paraId="0E90E796" w14:textId="38C8EE96" w:rsidR="00AF6DBC" w:rsidRPr="00AF6DBC" w:rsidRDefault="00F76B2D" w:rsidP="00AF6DBC">
            <w:pPr>
              <w:pStyle w:val="aa"/>
              <w:numPr>
                <w:ilvl w:val="0"/>
                <w:numId w:val="1"/>
              </w:numPr>
              <w:spacing w:before="120" w:after="120" w:line="240" w:lineRule="auto"/>
              <w:jc w:val="center"/>
              <w:rPr>
                <w:rFonts w:ascii="Arial" w:hAnsi="Arial" w:cs="Arial"/>
                <w:b/>
                <w:color w:val="FFFFFF" w:themeColor="background1"/>
              </w:rPr>
            </w:pPr>
            <w:r>
              <w:rPr>
                <w:rFonts w:ascii="Arial" w:hAnsi="Arial" w:cs="Arial"/>
                <w:b/>
                <w:color w:val="FFFFFF" w:themeColor="background1"/>
              </w:rPr>
              <w:t>Audit Principals</w:t>
            </w:r>
          </w:p>
        </w:tc>
      </w:tr>
    </w:tbl>
    <w:p w14:paraId="767AE1F5" w14:textId="667818A5" w:rsidR="00AF6DBC" w:rsidRPr="00AF6DBC" w:rsidRDefault="009F452E" w:rsidP="00C01927">
      <w:pPr>
        <w:pStyle w:val="aa"/>
        <w:numPr>
          <w:ilvl w:val="1"/>
          <w:numId w:val="1"/>
        </w:numPr>
        <w:spacing w:before="120" w:after="120" w:line="240" w:lineRule="auto"/>
        <w:ind w:left="426" w:hanging="426"/>
        <w:jc w:val="both"/>
        <w:rPr>
          <w:rFonts w:ascii="Arial" w:hAnsi="Arial" w:cs="Arial"/>
          <w:bCs/>
          <w:sz w:val="24"/>
          <w:szCs w:val="24"/>
          <w:lang w:val="en-US"/>
        </w:rPr>
      </w:pPr>
      <w:r>
        <w:rPr>
          <w:rFonts w:ascii="Arial" w:hAnsi="Arial" w:cs="Arial"/>
          <w:bCs/>
          <w:sz w:val="24"/>
          <w:szCs w:val="24"/>
          <w:lang w:val="en-US"/>
        </w:rPr>
        <w:t>Please provide the names of all Audit Principals, details of their current memberships of a Recognised Professional Body along with confirmation of their fitness and propriety in accordance with AUD Rules</w:t>
      </w:r>
    </w:p>
    <w:p w14:paraId="5E089CF9" w14:textId="285664A9" w:rsidR="00AF6DBC" w:rsidRDefault="00AF6DBC" w:rsidP="00C01927">
      <w:pPr>
        <w:pStyle w:val="aa"/>
        <w:spacing w:before="120" w:after="120" w:line="240" w:lineRule="auto"/>
        <w:ind w:left="426"/>
        <w:jc w:val="both"/>
        <w:rPr>
          <w:rFonts w:ascii="Arial" w:hAnsi="Arial" w:cs="Arial"/>
          <w:bCs/>
          <w:sz w:val="24"/>
          <w:szCs w:val="24"/>
          <w:lang w:val="en-US"/>
        </w:rPr>
      </w:pPr>
    </w:p>
    <w:tbl>
      <w:tblPr>
        <w:tblStyle w:val="ab"/>
        <w:tblW w:w="0" w:type="auto"/>
        <w:tblInd w:w="137" w:type="dxa"/>
        <w:tblLook w:val="04A0" w:firstRow="1" w:lastRow="0" w:firstColumn="1" w:lastColumn="0" w:noHBand="0" w:noVBand="1"/>
      </w:tblPr>
      <w:tblGrid>
        <w:gridCol w:w="772"/>
        <w:gridCol w:w="2546"/>
        <w:gridCol w:w="2953"/>
        <w:gridCol w:w="1402"/>
        <w:gridCol w:w="1535"/>
      </w:tblGrid>
      <w:tr w:rsidR="00F17557" w14:paraId="7399E2A4" w14:textId="77777777" w:rsidTr="003372C5">
        <w:trPr>
          <w:trHeight w:val="443"/>
        </w:trPr>
        <w:tc>
          <w:tcPr>
            <w:tcW w:w="772" w:type="dxa"/>
            <w:vMerge w:val="restart"/>
            <w:shd w:val="clear" w:color="auto" w:fill="E7E6E6" w:themeFill="background2"/>
          </w:tcPr>
          <w:p w14:paraId="33988955" w14:textId="38D7C369" w:rsidR="00F17557" w:rsidRPr="003372C5" w:rsidRDefault="00F17557" w:rsidP="00C01927">
            <w:pPr>
              <w:pStyle w:val="aa"/>
              <w:spacing w:before="120" w:after="120" w:line="240" w:lineRule="auto"/>
              <w:ind w:left="0"/>
              <w:jc w:val="both"/>
              <w:rPr>
                <w:rFonts w:ascii="Arial" w:hAnsi="Arial" w:cs="Arial"/>
                <w:b/>
                <w:lang w:val="en-US"/>
              </w:rPr>
            </w:pPr>
            <w:r w:rsidRPr="003372C5">
              <w:rPr>
                <w:rFonts w:ascii="Arial" w:hAnsi="Arial" w:cs="Arial"/>
                <w:b/>
                <w:lang w:val="ru-RU"/>
              </w:rPr>
              <w:t>№</w:t>
            </w:r>
          </w:p>
        </w:tc>
        <w:tc>
          <w:tcPr>
            <w:tcW w:w="2546" w:type="dxa"/>
            <w:vMerge w:val="restart"/>
            <w:shd w:val="clear" w:color="auto" w:fill="E7E6E6" w:themeFill="background2"/>
          </w:tcPr>
          <w:p w14:paraId="7B2E1BA3" w14:textId="41B815AF" w:rsidR="00F17557" w:rsidRPr="003372C5" w:rsidRDefault="00F17557" w:rsidP="00F17557">
            <w:pPr>
              <w:pStyle w:val="aa"/>
              <w:spacing w:before="120" w:after="120" w:line="240" w:lineRule="auto"/>
              <w:ind w:left="0"/>
              <w:jc w:val="center"/>
              <w:rPr>
                <w:rFonts w:ascii="Arial" w:hAnsi="Arial" w:cs="Arial"/>
                <w:b/>
                <w:lang w:val="en-US"/>
              </w:rPr>
            </w:pPr>
            <w:r w:rsidRPr="003372C5">
              <w:rPr>
                <w:rFonts w:ascii="Arial" w:hAnsi="Arial" w:cs="Arial"/>
                <w:b/>
                <w:lang w:val="en-US"/>
              </w:rPr>
              <w:t>Name of Audit Principal</w:t>
            </w:r>
          </w:p>
        </w:tc>
        <w:tc>
          <w:tcPr>
            <w:tcW w:w="2953" w:type="dxa"/>
            <w:vMerge w:val="restart"/>
            <w:shd w:val="clear" w:color="auto" w:fill="E7E6E6" w:themeFill="background2"/>
          </w:tcPr>
          <w:p w14:paraId="7DD94DDA" w14:textId="320C858B" w:rsidR="00F17557" w:rsidRPr="003372C5" w:rsidRDefault="00F17557" w:rsidP="00F17557">
            <w:pPr>
              <w:pStyle w:val="aa"/>
              <w:spacing w:before="120" w:after="120" w:line="240" w:lineRule="auto"/>
              <w:ind w:left="0"/>
              <w:jc w:val="center"/>
              <w:rPr>
                <w:rFonts w:ascii="Arial" w:hAnsi="Arial" w:cs="Arial"/>
                <w:b/>
                <w:lang w:val="en-US"/>
              </w:rPr>
            </w:pPr>
            <w:r w:rsidRPr="003372C5">
              <w:rPr>
                <w:rFonts w:ascii="Arial" w:hAnsi="Arial" w:cs="Arial"/>
                <w:b/>
                <w:lang w:val="en-US"/>
              </w:rPr>
              <w:t>Membership of Recognised Professional Body</w:t>
            </w:r>
          </w:p>
        </w:tc>
        <w:tc>
          <w:tcPr>
            <w:tcW w:w="2937" w:type="dxa"/>
            <w:gridSpan w:val="2"/>
            <w:shd w:val="clear" w:color="auto" w:fill="E7E6E6" w:themeFill="background2"/>
          </w:tcPr>
          <w:p w14:paraId="148CAB72" w14:textId="3252BE56" w:rsidR="00F17557" w:rsidRPr="003372C5" w:rsidRDefault="00F17557" w:rsidP="00F17557">
            <w:pPr>
              <w:pStyle w:val="aa"/>
              <w:spacing w:before="120" w:after="120" w:line="240" w:lineRule="auto"/>
              <w:ind w:left="0"/>
              <w:jc w:val="center"/>
              <w:rPr>
                <w:rFonts w:ascii="Arial" w:hAnsi="Arial" w:cs="Arial"/>
                <w:b/>
                <w:lang w:val="en-US"/>
              </w:rPr>
            </w:pPr>
            <w:r w:rsidRPr="003372C5">
              <w:rPr>
                <w:rFonts w:ascii="Arial" w:hAnsi="Arial" w:cs="Arial"/>
                <w:b/>
                <w:lang w:val="en-US"/>
              </w:rPr>
              <w:t>Fitness and Propriety Confirmation</w:t>
            </w:r>
          </w:p>
        </w:tc>
      </w:tr>
      <w:tr w:rsidR="00F17557" w14:paraId="0F870DA5" w14:textId="32305C6B" w:rsidTr="003372C5">
        <w:trPr>
          <w:trHeight w:val="369"/>
        </w:trPr>
        <w:tc>
          <w:tcPr>
            <w:tcW w:w="772" w:type="dxa"/>
            <w:vMerge/>
            <w:shd w:val="clear" w:color="auto" w:fill="E7E6E6" w:themeFill="background2"/>
          </w:tcPr>
          <w:p w14:paraId="3948E3C5" w14:textId="77777777" w:rsidR="00F17557" w:rsidRPr="003372C5" w:rsidRDefault="00F17557" w:rsidP="00C01927">
            <w:pPr>
              <w:pStyle w:val="aa"/>
              <w:spacing w:before="120" w:after="120" w:line="240" w:lineRule="auto"/>
              <w:ind w:left="0"/>
              <w:jc w:val="both"/>
              <w:rPr>
                <w:rFonts w:ascii="Arial" w:hAnsi="Arial" w:cs="Arial"/>
                <w:b/>
                <w:lang w:val="ru-RU"/>
              </w:rPr>
            </w:pPr>
          </w:p>
        </w:tc>
        <w:tc>
          <w:tcPr>
            <w:tcW w:w="2546" w:type="dxa"/>
            <w:vMerge/>
            <w:shd w:val="clear" w:color="auto" w:fill="E7E6E6" w:themeFill="background2"/>
          </w:tcPr>
          <w:p w14:paraId="3C56D13C" w14:textId="77777777" w:rsidR="00F17557" w:rsidRPr="003372C5" w:rsidRDefault="00F17557" w:rsidP="00C01927">
            <w:pPr>
              <w:pStyle w:val="aa"/>
              <w:spacing w:before="120" w:after="120" w:line="240" w:lineRule="auto"/>
              <w:ind w:left="0"/>
              <w:jc w:val="both"/>
              <w:rPr>
                <w:rFonts w:ascii="Arial" w:hAnsi="Arial" w:cs="Arial"/>
                <w:b/>
                <w:lang w:val="en-US"/>
              </w:rPr>
            </w:pPr>
          </w:p>
        </w:tc>
        <w:tc>
          <w:tcPr>
            <w:tcW w:w="2953" w:type="dxa"/>
            <w:vMerge/>
            <w:shd w:val="clear" w:color="auto" w:fill="E7E6E6" w:themeFill="background2"/>
          </w:tcPr>
          <w:p w14:paraId="69A5CE60" w14:textId="77777777" w:rsidR="00F17557" w:rsidRPr="003372C5" w:rsidRDefault="00F17557" w:rsidP="00C01927">
            <w:pPr>
              <w:pStyle w:val="aa"/>
              <w:spacing w:before="120" w:after="120" w:line="240" w:lineRule="auto"/>
              <w:ind w:left="0"/>
              <w:jc w:val="both"/>
              <w:rPr>
                <w:rFonts w:ascii="Arial" w:hAnsi="Arial" w:cs="Arial"/>
                <w:b/>
                <w:lang w:val="en-US"/>
              </w:rPr>
            </w:pPr>
          </w:p>
        </w:tc>
        <w:tc>
          <w:tcPr>
            <w:tcW w:w="1402" w:type="dxa"/>
            <w:shd w:val="clear" w:color="auto" w:fill="E7E6E6" w:themeFill="background2"/>
          </w:tcPr>
          <w:p w14:paraId="18EB2214" w14:textId="1A9EE91F" w:rsidR="00F17557" w:rsidRPr="003372C5" w:rsidRDefault="00F17557" w:rsidP="00F17557">
            <w:pPr>
              <w:pStyle w:val="aa"/>
              <w:spacing w:before="120" w:after="120" w:line="240" w:lineRule="auto"/>
              <w:ind w:left="0"/>
              <w:jc w:val="center"/>
              <w:rPr>
                <w:rFonts w:ascii="Arial" w:hAnsi="Arial" w:cs="Arial"/>
                <w:b/>
                <w:lang w:val="en-US"/>
              </w:rPr>
            </w:pPr>
            <w:r w:rsidRPr="003372C5">
              <w:rPr>
                <w:rFonts w:ascii="Arial" w:hAnsi="Arial" w:cs="Arial"/>
                <w:b/>
                <w:lang w:val="en-US"/>
              </w:rPr>
              <w:t>YES</w:t>
            </w:r>
          </w:p>
        </w:tc>
        <w:tc>
          <w:tcPr>
            <w:tcW w:w="1535" w:type="dxa"/>
            <w:shd w:val="clear" w:color="auto" w:fill="E7E6E6" w:themeFill="background2"/>
          </w:tcPr>
          <w:p w14:paraId="04563517" w14:textId="17A59B6A" w:rsidR="00F17557" w:rsidRPr="003372C5" w:rsidRDefault="00F17557" w:rsidP="00F17557">
            <w:pPr>
              <w:pStyle w:val="aa"/>
              <w:spacing w:before="120" w:after="120" w:line="240" w:lineRule="auto"/>
              <w:ind w:left="0"/>
              <w:jc w:val="center"/>
              <w:rPr>
                <w:rFonts w:ascii="Arial" w:hAnsi="Arial" w:cs="Arial"/>
                <w:b/>
                <w:lang w:val="en-US"/>
              </w:rPr>
            </w:pPr>
            <w:r w:rsidRPr="003372C5">
              <w:rPr>
                <w:rFonts w:ascii="Arial" w:hAnsi="Arial" w:cs="Arial"/>
                <w:b/>
                <w:lang w:val="en-US"/>
              </w:rPr>
              <w:t>NO</w:t>
            </w:r>
          </w:p>
        </w:tc>
      </w:tr>
      <w:tr w:rsidR="00F17557" w14:paraId="6BCF57E1" w14:textId="6D091B52" w:rsidTr="00F17557">
        <w:tc>
          <w:tcPr>
            <w:tcW w:w="772" w:type="dxa"/>
          </w:tcPr>
          <w:p w14:paraId="7198B08D" w14:textId="72DD5D8A"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1</w:t>
            </w:r>
          </w:p>
        </w:tc>
        <w:tc>
          <w:tcPr>
            <w:tcW w:w="2546" w:type="dxa"/>
          </w:tcPr>
          <w:p w14:paraId="30121E7E"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09B9FE8C" w14:textId="79403A86"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289C9D4A"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116A0D3B"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4507D1C4" w14:textId="081E4695" w:rsidTr="00F17557">
        <w:tc>
          <w:tcPr>
            <w:tcW w:w="772" w:type="dxa"/>
          </w:tcPr>
          <w:p w14:paraId="0C6B3187" w14:textId="315A7756"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2</w:t>
            </w:r>
          </w:p>
        </w:tc>
        <w:tc>
          <w:tcPr>
            <w:tcW w:w="2546" w:type="dxa"/>
          </w:tcPr>
          <w:p w14:paraId="57ECA5EC"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0757B2FB" w14:textId="5C377E14"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4A79FDBB"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0C8686B1"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449BD6A0" w14:textId="79A2402B" w:rsidTr="00F17557">
        <w:tc>
          <w:tcPr>
            <w:tcW w:w="772" w:type="dxa"/>
          </w:tcPr>
          <w:p w14:paraId="58071615" w14:textId="76A0EFFC"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3</w:t>
            </w:r>
          </w:p>
        </w:tc>
        <w:tc>
          <w:tcPr>
            <w:tcW w:w="2546" w:type="dxa"/>
          </w:tcPr>
          <w:p w14:paraId="5EE519C6"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22E70137" w14:textId="43F9BD6F"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13266FCD"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60849799"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1BB8D0B1" w14:textId="2606E776" w:rsidTr="00F17557">
        <w:tc>
          <w:tcPr>
            <w:tcW w:w="772" w:type="dxa"/>
          </w:tcPr>
          <w:p w14:paraId="29859915" w14:textId="17239D45"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4</w:t>
            </w:r>
          </w:p>
        </w:tc>
        <w:tc>
          <w:tcPr>
            <w:tcW w:w="2546" w:type="dxa"/>
          </w:tcPr>
          <w:p w14:paraId="50E5B1DE"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054E961F" w14:textId="6E9E7B1B"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32E1CE6C"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71EA62B2"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5F418B5C" w14:textId="6B0CBBC0" w:rsidTr="00F17557">
        <w:tc>
          <w:tcPr>
            <w:tcW w:w="772" w:type="dxa"/>
          </w:tcPr>
          <w:p w14:paraId="1C2AC668" w14:textId="4C552A52"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5</w:t>
            </w:r>
          </w:p>
        </w:tc>
        <w:tc>
          <w:tcPr>
            <w:tcW w:w="2546" w:type="dxa"/>
          </w:tcPr>
          <w:p w14:paraId="558CD57E"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300A4EC9" w14:textId="5C521F6F"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167D480B"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628BAD02"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6E789E0F" w14:textId="2FB9AE0E" w:rsidTr="00F17557">
        <w:tc>
          <w:tcPr>
            <w:tcW w:w="772" w:type="dxa"/>
          </w:tcPr>
          <w:p w14:paraId="708C3F8E" w14:textId="7A4565DA"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6</w:t>
            </w:r>
          </w:p>
        </w:tc>
        <w:tc>
          <w:tcPr>
            <w:tcW w:w="2546" w:type="dxa"/>
          </w:tcPr>
          <w:p w14:paraId="70DD815F"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4F6F2372" w14:textId="4CA1A902"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75AFA5CD"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01571081"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0C1F73A3" w14:textId="014CAE7A" w:rsidTr="00F17557">
        <w:tc>
          <w:tcPr>
            <w:tcW w:w="772" w:type="dxa"/>
          </w:tcPr>
          <w:p w14:paraId="24549791" w14:textId="536142C5"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7</w:t>
            </w:r>
          </w:p>
        </w:tc>
        <w:tc>
          <w:tcPr>
            <w:tcW w:w="2546" w:type="dxa"/>
          </w:tcPr>
          <w:p w14:paraId="6EB86356"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5C4761BA" w14:textId="390E2544"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397D046C"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75CE383D"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20EB170E" w14:textId="77777777" w:rsidTr="00F17557">
        <w:tc>
          <w:tcPr>
            <w:tcW w:w="772" w:type="dxa"/>
          </w:tcPr>
          <w:p w14:paraId="0F193C09" w14:textId="75E03379"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8</w:t>
            </w:r>
          </w:p>
        </w:tc>
        <w:tc>
          <w:tcPr>
            <w:tcW w:w="2546" w:type="dxa"/>
          </w:tcPr>
          <w:p w14:paraId="5620CC02"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433F3F0B" w14:textId="77777777"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6C626C6C"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16E66CDD"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4B3992D8" w14:textId="77777777" w:rsidTr="00F17557">
        <w:tc>
          <w:tcPr>
            <w:tcW w:w="772" w:type="dxa"/>
          </w:tcPr>
          <w:p w14:paraId="1530153D" w14:textId="7AC35470"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9</w:t>
            </w:r>
          </w:p>
        </w:tc>
        <w:tc>
          <w:tcPr>
            <w:tcW w:w="2546" w:type="dxa"/>
          </w:tcPr>
          <w:p w14:paraId="70AB85E5"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7F3C9FFE" w14:textId="77777777"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53D2D293"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59E5429E" w14:textId="77777777" w:rsidR="00F17557" w:rsidRDefault="00F17557" w:rsidP="00C01927">
            <w:pPr>
              <w:pStyle w:val="aa"/>
              <w:spacing w:before="120" w:after="120" w:line="240" w:lineRule="auto"/>
              <w:ind w:left="0"/>
              <w:jc w:val="both"/>
              <w:rPr>
                <w:rFonts w:ascii="Arial" w:hAnsi="Arial" w:cs="Arial"/>
                <w:bCs/>
                <w:lang w:val="en-US"/>
              </w:rPr>
            </w:pPr>
          </w:p>
        </w:tc>
      </w:tr>
      <w:tr w:rsidR="00F17557" w14:paraId="49095FB3" w14:textId="77777777" w:rsidTr="00F17557">
        <w:tc>
          <w:tcPr>
            <w:tcW w:w="772" w:type="dxa"/>
          </w:tcPr>
          <w:p w14:paraId="0F6D5758" w14:textId="7EB57F4D" w:rsidR="00F17557" w:rsidRDefault="00F17557" w:rsidP="00C01927">
            <w:pPr>
              <w:pStyle w:val="aa"/>
              <w:spacing w:before="120" w:after="120" w:line="240" w:lineRule="auto"/>
              <w:ind w:left="0"/>
              <w:jc w:val="both"/>
              <w:rPr>
                <w:rFonts w:ascii="Arial" w:hAnsi="Arial" w:cs="Arial"/>
                <w:bCs/>
                <w:lang w:val="en-US"/>
              </w:rPr>
            </w:pPr>
            <w:r>
              <w:rPr>
                <w:rFonts w:ascii="Arial" w:hAnsi="Arial" w:cs="Arial"/>
                <w:bCs/>
                <w:lang w:val="en-US"/>
              </w:rPr>
              <w:t>10</w:t>
            </w:r>
          </w:p>
        </w:tc>
        <w:tc>
          <w:tcPr>
            <w:tcW w:w="2546" w:type="dxa"/>
          </w:tcPr>
          <w:p w14:paraId="70BC7659" w14:textId="77777777" w:rsidR="00F17557" w:rsidRDefault="00F17557" w:rsidP="00C01927">
            <w:pPr>
              <w:pStyle w:val="aa"/>
              <w:spacing w:before="120" w:after="120" w:line="240" w:lineRule="auto"/>
              <w:ind w:left="0"/>
              <w:jc w:val="both"/>
              <w:rPr>
                <w:rFonts w:ascii="Arial" w:hAnsi="Arial" w:cs="Arial"/>
                <w:bCs/>
                <w:lang w:val="en-US"/>
              </w:rPr>
            </w:pPr>
          </w:p>
        </w:tc>
        <w:tc>
          <w:tcPr>
            <w:tcW w:w="2953" w:type="dxa"/>
          </w:tcPr>
          <w:p w14:paraId="09153B0F" w14:textId="77777777" w:rsidR="00F17557" w:rsidRDefault="00F17557" w:rsidP="00C01927">
            <w:pPr>
              <w:pStyle w:val="aa"/>
              <w:spacing w:before="120" w:after="120" w:line="240" w:lineRule="auto"/>
              <w:ind w:left="0"/>
              <w:jc w:val="both"/>
              <w:rPr>
                <w:rFonts w:ascii="Arial" w:hAnsi="Arial" w:cs="Arial"/>
                <w:bCs/>
                <w:lang w:val="en-US"/>
              </w:rPr>
            </w:pPr>
          </w:p>
        </w:tc>
        <w:tc>
          <w:tcPr>
            <w:tcW w:w="1402" w:type="dxa"/>
          </w:tcPr>
          <w:p w14:paraId="0E875258" w14:textId="77777777" w:rsidR="00F17557" w:rsidRDefault="00F17557" w:rsidP="00C01927">
            <w:pPr>
              <w:pStyle w:val="aa"/>
              <w:spacing w:before="120" w:after="120" w:line="240" w:lineRule="auto"/>
              <w:ind w:left="0"/>
              <w:jc w:val="both"/>
              <w:rPr>
                <w:rFonts w:ascii="Arial" w:hAnsi="Arial" w:cs="Arial"/>
                <w:bCs/>
                <w:lang w:val="en-US"/>
              </w:rPr>
            </w:pPr>
          </w:p>
        </w:tc>
        <w:tc>
          <w:tcPr>
            <w:tcW w:w="1535" w:type="dxa"/>
          </w:tcPr>
          <w:p w14:paraId="786EADAB" w14:textId="77777777" w:rsidR="00F17557" w:rsidRDefault="00F17557" w:rsidP="00C01927">
            <w:pPr>
              <w:pStyle w:val="aa"/>
              <w:spacing w:before="120" w:after="120" w:line="240" w:lineRule="auto"/>
              <w:ind w:left="0"/>
              <w:jc w:val="both"/>
              <w:rPr>
                <w:rFonts w:ascii="Arial" w:hAnsi="Arial" w:cs="Arial"/>
                <w:bCs/>
                <w:lang w:val="en-US"/>
              </w:rPr>
            </w:pPr>
          </w:p>
        </w:tc>
      </w:tr>
    </w:tbl>
    <w:p w14:paraId="15605E65" w14:textId="77777777" w:rsidR="009F452E" w:rsidRPr="00AF6DBC" w:rsidRDefault="009F452E" w:rsidP="00C01927">
      <w:pPr>
        <w:pStyle w:val="aa"/>
        <w:spacing w:before="120" w:after="120" w:line="240" w:lineRule="auto"/>
        <w:ind w:left="426"/>
        <w:jc w:val="both"/>
        <w:rPr>
          <w:rFonts w:ascii="Arial" w:hAnsi="Arial" w:cs="Arial"/>
          <w:bCs/>
          <w:sz w:val="24"/>
          <w:szCs w:val="24"/>
          <w:lang w:val="en-US"/>
        </w:rPr>
      </w:pPr>
    </w:p>
    <w:p w14:paraId="1F3DE673" w14:textId="13E1B6C5" w:rsidR="00B20144" w:rsidRDefault="00B20144" w:rsidP="00B20144">
      <w:pPr>
        <w:pStyle w:val="aa"/>
        <w:spacing w:before="120" w:after="120" w:line="240" w:lineRule="auto"/>
        <w:ind w:left="426"/>
        <w:rPr>
          <w:rFonts w:ascii="Arial" w:hAnsi="Arial" w:cs="Arial"/>
          <w:sz w:val="24"/>
          <w:szCs w:val="24"/>
        </w:rPr>
      </w:pPr>
    </w:p>
    <w:p w14:paraId="552D588A" w14:textId="47AA9015" w:rsidR="00F17557" w:rsidRDefault="00F17557" w:rsidP="00B20144">
      <w:pPr>
        <w:pStyle w:val="aa"/>
        <w:spacing w:before="120" w:after="120" w:line="240" w:lineRule="auto"/>
        <w:ind w:left="426"/>
        <w:rPr>
          <w:rFonts w:ascii="Arial" w:hAnsi="Arial" w:cs="Arial"/>
          <w:sz w:val="24"/>
          <w:szCs w:val="24"/>
        </w:rPr>
      </w:pPr>
    </w:p>
    <w:p w14:paraId="75664952" w14:textId="7017CADE" w:rsidR="00F17557" w:rsidRDefault="00F17557" w:rsidP="00B20144">
      <w:pPr>
        <w:pStyle w:val="aa"/>
        <w:spacing w:before="120" w:after="120" w:line="240" w:lineRule="auto"/>
        <w:ind w:left="426"/>
        <w:rPr>
          <w:rFonts w:ascii="Arial" w:hAnsi="Arial" w:cs="Arial"/>
          <w:sz w:val="24"/>
          <w:szCs w:val="24"/>
        </w:rPr>
      </w:pPr>
    </w:p>
    <w:p w14:paraId="5BCE9F0F" w14:textId="77777777" w:rsidR="00F17557" w:rsidRPr="00B20144" w:rsidRDefault="00F17557" w:rsidP="00B20144">
      <w:pPr>
        <w:pStyle w:val="aa"/>
        <w:spacing w:before="120" w:after="120" w:line="240" w:lineRule="auto"/>
        <w:ind w:left="426"/>
        <w:rPr>
          <w:rFonts w:ascii="Arial" w:hAnsi="Arial" w:cs="Arial"/>
          <w:sz w:val="24"/>
          <w:szCs w:val="24"/>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7"/>
      </w:tblGrid>
      <w:tr w:rsidR="00B20144" w:rsidRPr="000175FD" w14:paraId="1245ABDA" w14:textId="77777777" w:rsidTr="00B20144">
        <w:trPr>
          <w:trHeight w:val="570"/>
        </w:trPr>
        <w:tc>
          <w:tcPr>
            <w:tcW w:w="9247" w:type="dxa"/>
            <w:shd w:val="clear" w:color="auto" w:fill="1F4E79" w:themeFill="accent5" w:themeFillShade="80"/>
            <w:vAlign w:val="center"/>
            <w:hideMark/>
          </w:tcPr>
          <w:p w14:paraId="1CB97838" w14:textId="7B70A2D2" w:rsidR="003A6C60" w:rsidRPr="003A6C60" w:rsidRDefault="0074502E" w:rsidP="003A6C60">
            <w:pPr>
              <w:pStyle w:val="aa"/>
              <w:numPr>
                <w:ilvl w:val="0"/>
                <w:numId w:val="1"/>
              </w:numPr>
              <w:spacing w:before="120" w:after="120" w:line="240" w:lineRule="auto"/>
              <w:jc w:val="center"/>
              <w:rPr>
                <w:rFonts w:ascii="Arial" w:hAnsi="Arial" w:cs="Arial"/>
                <w:b/>
                <w:color w:val="FFFFFF" w:themeColor="background1"/>
              </w:rPr>
            </w:pPr>
            <w:r>
              <w:rPr>
                <w:rFonts w:ascii="Arial" w:hAnsi="Arial" w:cs="Arial"/>
                <w:b/>
                <w:color w:val="FFFFFF" w:themeColor="background1"/>
              </w:rPr>
              <w:t>Audit Client Base</w:t>
            </w:r>
          </w:p>
        </w:tc>
      </w:tr>
    </w:tbl>
    <w:p w14:paraId="3BD15B31" w14:textId="3CFBCCD1" w:rsidR="00AF6DBC" w:rsidRDefault="00885A31" w:rsidP="00C01927">
      <w:pPr>
        <w:pStyle w:val="aa"/>
        <w:numPr>
          <w:ilvl w:val="1"/>
          <w:numId w:val="1"/>
        </w:numPr>
        <w:spacing w:before="120" w:after="120" w:line="240" w:lineRule="auto"/>
        <w:ind w:left="426" w:hanging="426"/>
        <w:jc w:val="both"/>
        <w:rPr>
          <w:rFonts w:ascii="Arial" w:hAnsi="Arial" w:cs="Arial"/>
          <w:bCs/>
          <w:sz w:val="24"/>
          <w:szCs w:val="24"/>
          <w:lang w:val="en-US"/>
        </w:rPr>
      </w:pPr>
      <w:r>
        <w:rPr>
          <w:rFonts w:ascii="Arial" w:hAnsi="Arial" w:cs="Arial"/>
          <w:bCs/>
          <w:sz w:val="24"/>
          <w:szCs w:val="24"/>
          <w:lang w:val="en-US"/>
        </w:rPr>
        <w:t xml:space="preserve">Please provide the details of all </w:t>
      </w:r>
      <w:r w:rsidR="0074502E">
        <w:rPr>
          <w:rFonts w:ascii="Arial" w:hAnsi="Arial" w:cs="Arial"/>
          <w:bCs/>
          <w:sz w:val="24"/>
          <w:szCs w:val="24"/>
          <w:lang w:val="en-US"/>
        </w:rPr>
        <w:t xml:space="preserve">AFSA regulated audit clients. This </w:t>
      </w:r>
      <w:r w:rsidR="00B10B88">
        <w:rPr>
          <w:rFonts w:ascii="Arial" w:hAnsi="Arial" w:cs="Arial"/>
          <w:bCs/>
          <w:sz w:val="24"/>
          <w:szCs w:val="24"/>
          <w:lang w:val="en-US"/>
        </w:rPr>
        <w:t xml:space="preserve">should be provided by filling the attach exhibits (excel sheets): </w:t>
      </w:r>
    </w:p>
    <w:p w14:paraId="30D31E21" w14:textId="4A4D689E" w:rsidR="0035024A" w:rsidRDefault="00B10B88" w:rsidP="00B10B88">
      <w:pPr>
        <w:pStyle w:val="aa"/>
        <w:numPr>
          <w:ilvl w:val="0"/>
          <w:numId w:val="24"/>
        </w:numPr>
        <w:spacing w:before="120" w:after="120" w:line="240" w:lineRule="auto"/>
        <w:rPr>
          <w:rFonts w:ascii="Arial" w:hAnsi="Arial" w:cs="Arial"/>
          <w:bCs/>
          <w:sz w:val="24"/>
          <w:szCs w:val="24"/>
          <w:lang w:val="en-US"/>
        </w:rPr>
      </w:pPr>
      <w:r>
        <w:rPr>
          <w:rFonts w:ascii="Arial" w:hAnsi="Arial" w:cs="Arial"/>
          <w:bCs/>
          <w:sz w:val="24"/>
          <w:szCs w:val="24"/>
          <w:lang w:val="en-US"/>
        </w:rPr>
        <w:t xml:space="preserve">For each class of regulated clients, there is a separate exhibit. </w:t>
      </w:r>
    </w:p>
    <w:p w14:paraId="16B33F35" w14:textId="2D0A36F8" w:rsidR="00B10B88" w:rsidRDefault="00B10B88" w:rsidP="00B10B88">
      <w:pPr>
        <w:pStyle w:val="aa"/>
        <w:numPr>
          <w:ilvl w:val="0"/>
          <w:numId w:val="25"/>
        </w:numPr>
        <w:spacing w:before="120" w:after="120" w:line="240" w:lineRule="auto"/>
        <w:rPr>
          <w:rFonts w:ascii="Arial" w:hAnsi="Arial" w:cs="Arial"/>
          <w:bCs/>
          <w:sz w:val="24"/>
          <w:szCs w:val="24"/>
          <w:lang w:val="en-US"/>
        </w:rPr>
      </w:pPr>
      <w:r>
        <w:rPr>
          <w:rFonts w:ascii="Arial" w:hAnsi="Arial" w:cs="Arial"/>
          <w:bCs/>
          <w:sz w:val="24"/>
          <w:szCs w:val="24"/>
          <w:lang w:val="en-US"/>
        </w:rPr>
        <w:t>Exhibit A: Authorised Firms (Domestic);</w:t>
      </w:r>
    </w:p>
    <w:p w14:paraId="4BD95423" w14:textId="18686E3E" w:rsidR="00B10B88" w:rsidRDefault="00B10B88" w:rsidP="00B10B88">
      <w:pPr>
        <w:pStyle w:val="aa"/>
        <w:numPr>
          <w:ilvl w:val="0"/>
          <w:numId w:val="25"/>
        </w:numPr>
        <w:spacing w:before="120" w:after="120" w:line="240" w:lineRule="auto"/>
        <w:rPr>
          <w:rFonts w:ascii="Arial" w:hAnsi="Arial" w:cs="Arial"/>
          <w:bCs/>
          <w:sz w:val="24"/>
          <w:szCs w:val="24"/>
          <w:lang w:val="en-US"/>
        </w:rPr>
      </w:pPr>
      <w:r>
        <w:rPr>
          <w:rFonts w:ascii="Arial" w:hAnsi="Arial" w:cs="Arial"/>
          <w:bCs/>
          <w:sz w:val="24"/>
          <w:szCs w:val="24"/>
          <w:lang w:val="en-US"/>
        </w:rPr>
        <w:t>Exhibit B: Authorised Firms (Branches);</w:t>
      </w:r>
    </w:p>
    <w:p w14:paraId="7959FCFD" w14:textId="063B76B7" w:rsidR="00B10B88" w:rsidRDefault="00B10B88" w:rsidP="00B10B88">
      <w:pPr>
        <w:pStyle w:val="aa"/>
        <w:numPr>
          <w:ilvl w:val="0"/>
          <w:numId w:val="25"/>
        </w:numPr>
        <w:spacing w:before="120" w:after="120" w:line="240" w:lineRule="auto"/>
        <w:rPr>
          <w:rFonts w:ascii="Arial" w:hAnsi="Arial" w:cs="Arial"/>
          <w:bCs/>
          <w:sz w:val="24"/>
          <w:szCs w:val="24"/>
          <w:lang w:val="en-US"/>
        </w:rPr>
      </w:pPr>
      <w:r>
        <w:rPr>
          <w:rFonts w:ascii="Arial" w:hAnsi="Arial" w:cs="Arial"/>
          <w:bCs/>
          <w:sz w:val="24"/>
          <w:szCs w:val="24"/>
          <w:lang w:val="en-US"/>
        </w:rPr>
        <w:t>Exhibit C: Au</w:t>
      </w:r>
      <w:r w:rsidR="001529A2">
        <w:rPr>
          <w:rFonts w:ascii="Arial" w:hAnsi="Arial" w:cs="Arial"/>
          <w:bCs/>
          <w:sz w:val="24"/>
          <w:szCs w:val="24"/>
          <w:lang w:val="en-US"/>
        </w:rPr>
        <w:t>th</w:t>
      </w:r>
      <w:r>
        <w:rPr>
          <w:rFonts w:ascii="Arial" w:hAnsi="Arial" w:cs="Arial"/>
          <w:bCs/>
          <w:sz w:val="24"/>
          <w:szCs w:val="24"/>
          <w:lang w:val="en-US"/>
        </w:rPr>
        <w:t xml:space="preserve">orised Market </w:t>
      </w:r>
      <w:r w:rsidR="001529A2">
        <w:rPr>
          <w:rFonts w:ascii="Arial" w:hAnsi="Arial" w:cs="Arial"/>
          <w:bCs/>
          <w:sz w:val="24"/>
          <w:szCs w:val="24"/>
          <w:lang w:val="en-US"/>
        </w:rPr>
        <w:t>Institutions</w:t>
      </w:r>
      <w:r>
        <w:rPr>
          <w:rFonts w:ascii="Arial" w:hAnsi="Arial" w:cs="Arial"/>
          <w:bCs/>
          <w:sz w:val="24"/>
          <w:szCs w:val="24"/>
          <w:lang w:val="en-US"/>
        </w:rPr>
        <w:t xml:space="preserve">; </w:t>
      </w:r>
    </w:p>
    <w:p w14:paraId="7DFFC51A" w14:textId="10DB3EC0" w:rsidR="00B10B88" w:rsidRDefault="00B10B88" w:rsidP="00B10B88">
      <w:pPr>
        <w:pStyle w:val="aa"/>
        <w:numPr>
          <w:ilvl w:val="0"/>
          <w:numId w:val="25"/>
        </w:numPr>
        <w:spacing w:before="120" w:after="120" w:line="240" w:lineRule="auto"/>
        <w:rPr>
          <w:rFonts w:ascii="Arial" w:hAnsi="Arial" w:cs="Arial"/>
          <w:bCs/>
          <w:sz w:val="24"/>
          <w:szCs w:val="24"/>
          <w:lang w:val="en-US"/>
        </w:rPr>
      </w:pPr>
      <w:r>
        <w:rPr>
          <w:rFonts w:ascii="Arial" w:hAnsi="Arial" w:cs="Arial"/>
          <w:bCs/>
          <w:sz w:val="24"/>
          <w:szCs w:val="24"/>
          <w:lang w:val="en-US"/>
        </w:rPr>
        <w:t xml:space="preserve">Exhibit D: </w:t>
      </w:r>
      <w:r w:rsidR="00471E22">
        <w:rPr>
          <w:rFonts w:ascii="Arial" w:hAnsi="Arial" w:cs="Arial"/>
          <w:bCs/>
          <w:sz w:val="24"/>
          <w:szCs w:val="24"/>
          <w:lang w:val="en-US"/>
        </w:rPr>
        <w:t>Non-Exempt Funds</w:t>
      </w:r>
    </w:p>
    <w:p w14:paraId="335C3052" w14:textId="67F25414" w:rsidR="00B10B88" w:rsidRDefault="00B10B88" w:rsidP="00B10B88">
      <w:pPr>
        <w:pStyle w:val="aa"/>
        <w:numPr>
          <w:ilvl w:val="0"/>
          <w:numId w:val="25"/>
        </w:numPr>
        <w:spacing w:before="120" w:after="120" w:line="240" w:lineRule="auto"/>
        <w:rPr>
          <w:rFonts w:ascii="Arial" w:hAnsi="Arial" w:cs="Arial"/>
          <w:bCs/>
          <w:sz w:val="24"/>
          <w:szCs w:val="24"/>
          <w:lang w:val="en-US"/>
        </w:rPr>
      </w:pPr>
      <w:r>
        <w:rPr>
          <w:rFonts w:ascii="Arial" w:hAnsi="Arial" w:cs="Arial"/>
          <w:bCs/>
          <w:sz w:val="24"/>
          <w:szCs w:val="24"/>
          <w:lang w:val="en-US"/>
        </w:rPr>
        <w:t xml:space="preserve">Exhibit E: </w:t>
      </w:r>
      <w:r w:rsidR="00471E22">
        <w:rPr>
          <w:rFonts w:ascii="Arial" w:hAnsi="Arial" w:cs="Arial"/>
          <w:bCs/>
          <w:sz w:val="24"/>
          <w:szCs w:val="24"/>
          <w:lang w:val="en-US"/>
        </w:rPr>
        <w:t>Reporting Entity</w:t>
      </w:r>
    </w:p>
    <w:p w14:paraId="733CDBA6" w14:textId="45262567" w:rsidR="00B10B88" w:rsidRDefault="00B10B88" w:rsidP="00B10B88">
      <w:pPr>
        <w:pStyle w:val="aa"/>
        <w:numPr>
          <w:ilvl w:val="0"/>
          <w:numId w:val="24"/>
        </w:numPr>
        <w:spacing w:before="120" w:after="120" w:line="240" w:lineRule="auto"/>
        <w:rPr>
          <w:rFonts w:ascii="Arial" w:hAnsi="Arial" w:cs="Arial"/>
          <w:bCs/>
          <w:sz w:val="24"/>
          <w:szCs w:val="24"/>
          <w:lang w:val="en-US"/>
        </w:rPr>
      </w:pPr>
      <w:r>
        <w:rPr>
          <w:rFonts w:ascii="Arial" w:hAnsi="Arial" w:cs="Arial"/>
          <w:bCs/>
          <w:sz w:val="24"/>
          <w:szCs w:val="24"/>
          <w:lang w:val="en-US"/>
        </w:rPr>
        <w:t xml:space="preserve">Only provide details for the Audit Reports signed in the Period covered by this form. </w:t>
      </w:r>
    </w:p>
    <w:p w14:paraId="6375B3A9" w14:textId="77777777" w:rsidR="00B10B88" w:rsidRPr="00B10B88" w:rsidRDefault="00B10B88" w:rsidP="00B10B88">
      <w:pPr>
        <w:pStyle w:val="aa"/>
        <w:spacing w:before="120" w:after="120" w:line="240" w:lineRule="auto"/>
        <w:rPr>
          <w:rFonts w:ascii="Arial" w:hAnsi="Arial" w:cs="Arial"/>
          <w:bCs/>
          <w:sz w:val="24"/>
          <w:szCs w:val="24"/>
          <w:lang w:val="en-US"/>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867F05" w:rsidRPr="00AF6DBC" w14:paraId="2587981C" w14:textId="77777777" w:rsidTr="003A6C60">
        <w:trPr>
          <w:trHeight w:val="570"/>
        </w:trPr>
        <w:tc>
          <w:tcPr>
            <w:tcW w:w="9241" w:type="dxa"/>
            <w:shd w:val="clear" w:color="auto" w:fill="1F4E79" w:themeFill="accent5" w:themeFillShade="80"/>
            <w:vAlign w:val="center"/>
            <w:hideMark/>
          </w:tcPr>
          <w:p w14:paraId="3AB75012" w14:textId="041F1172" w:rsidR="00867F05" w:rsidRPr="00AF6DBC" w:rsidRDefault="00B10B88" w:rsidP="003A6C60">
            <w:pPr>
              <w:pStyle w:val="aa"/>
              <w:numPr>
                <w:ilvl w:val="0"/>
                <w:numId w:val="1"/>
              </w:numPr>
              <w:spacing w:before="120" w:after="0" w:line="240" w:lineRule="auto"/>
              <w:jc w:val="center"/>
              <w:rPr>
                <w:rFonts w:ascii="Arial" w:hAnsi="Arial" w:cs="Arial"/>
                <w:b/>
                <w:color w:val="FFFFFF" w:themeColor="background1"/>
              </w:rPr>
            </w:pPr>
            <w:bookmarkStart w:id="0" w:name="_Hlk14440127"/>
            <w:r>
              <w:rPr>
                <w:rFonts w:ascii="Arial" w:hAnsi="Arial" w:cs="Arial"/>
                <w:b/>
                <w:color w:val="FFFFFF" w:themeColor="background1"/>
              </w:rPr>
              <w:t>Professional Indemnity Insurance</w:t>
            </w:r>
          </w:p>
        </w:tc>
      </w:tr>
    </w:tbl>
    <w:bookmarkEnd w:id="0"/>
    <w:p w14:paraId="7D730C52" w14:textId="110BBAFD" w:rsidR="0035024A" w:rsidRDefault="00B10B88" w:rsidP="00C01927">
      <w:pPr>
        <w:pStyle w:val="aa"/>
        <w:numPr>
          <w:ilvl w:val="1"/>
          <w:numId w:val="1"/>
        </w:numPr>
        <w:spacing w:before="120" w:after="120" w:line="240" w:lineRule="auto"/>
        <w:ind w:left="426" w:hanging="426"/>
        <w:jc w:val="both"/>
        <w:rPr>
          <w:rFonts w:ascii="Arial" w:hAnsi="Arial" w:cs="Arial"/>
          <w:bCs/>
          <w:sz w:val="24"/>
          <w:szCs w:val="24"/>
          <w:lang w:val="en-US"/>
        </w:rPr>
      </w:pPr>
      <w:r>
        <w:rPr>
          <w:rFonts w:ascii="Arial" w:hAnsi="Arial" w:cs="Arial"/>
          <w:bCs/>
          <w:sz w:val="24"/>
          <w:szCs w:val="24"/>
          <w:lang w:val="en-US"/>
        </w:rPr>
        <w:t>Please provide the details of Professional Indemnity Insurance along with a copy of the cover</w:t>
      </w:r>
    </w:p>
    <w:p w14:paraId="0A1124F9" w14:textId="4EC42C9D" w:rsidR="00B10B88" w:rsidRDefault="00B10B88" w:rsidP="00B10B88">
      <w:pPr>
        <w:pStyle w:val="aa"/>
        <w:spacing w:before="120" w:after="120" w:line="240" w:lineRule="auto"/>
        <w:ind w:left="426"/>
        <w:jc w:val="both"/>
        <w:rPr>
          <w:rFonts w:ascii="Arial" w:hAnsi="Arial" w:cs="Arial"/>
          <w:bCs/>
          <w:sz w:val="24"/>
          <w:szCs w:val="24"/>
          <w:lang w:val="en-US"/>
        </w:rPr>
      </w:pPr>
    </w:p>
    <w:tbl>
      <w:tblPr>
        <w:tblStyle w:val="ab"/>
        <w:tblW w:w="0" w:type="auto"/>
        <w:tblInd w:w="-5" w:type="dxa"/>
        <w:tblLook w:val="04A0" w:firstRow="1" w:lastRow="0" w:firstColumn="1" w:lastColumn="0" w:noHBand="0" w:noVBand="1"/>
      </w:tblPr>
      <w:tblGrid>
        <w:gridCol w:w="3828"/>
        <w:gridCol w:w="5522"/>
      </w:tblGrid>
      <w:tr w:rsidR="00B10B88" w14:paraId="45F5B937" w14:textId="77777777" w:rsidTr="00FA5B7D">
        <w:tc>
          <w:tcPr>
            <w:tcW w:w="9350" w:type="dxa"/>
            <w:gridSpan w:val="2"/>
            <w:shd w:val="clear" w:color="auto" w:fill="E7E6E6" w:themeFill="background2"/>
          </w:tcPr>
          <w:p w14:paraId="4C2BC372" w14:textId="579F1CB8" w:rsidR="00B10B88" w:rsidRPr="008B4B3F" w:rsidRDefault="00B10B88" w:rsidP="00B10B88">
            <w:pPr>
              <w:pStyle w:val="aa"/>
              <w:spacing w:before="120" w:after="120" w:line="240" w:lineRule="auto"/>
              <w:ind w:left="0"/>
              <w:jc w:val="center"/>
              <w:rPr>
                <w:rFonts w:ascii="Arial" w:hAnsi="Arial" w:cs="Arial"/>
                <w:b/>
                <w:lang w:val="en-US"/>
              </w:rPr>
            </w:pPr>
            <w:r w:rsidRPr="008B4B3F">
              <w:rPr>
                <w:rFonts w:ascii="Arial" w:hAnsi="Arial" w:cs="Arial"/>
                <w:b/>
                <w:lang w:val="en-US"/>
              </w:rPr>
              <w:t>Professional Indemnity Insurance</w:t>
            </w:r>
          </w:p>
        </w:tc>
      </w:tr>
      <w:tr w:rsidR="00B10B88" w14:paraId="6C915FA9" w14:textId="77777777" w:rsidTr="00304663">
        <w:tc>
          <w:tcPr>
            <w:tcW w:w="3828" w:type="dxa"/>
          </w:tcPr>
          <w:p w14:paraId="1FA28CD2" w14:textId="77777777" w:rsidR="00B10B88" w:rsidRPr="008B4B3F" w:rsidRDefault="00B10B88" w:rsidP="00B10B88">
            <w:pPr>
              <w:pStyle w:val="aa"/>
              <w:spacing w:before="120" w:after="120" w:line="240" w:lineRule="auto"/>
              <w:ind w:left="0"/>
              <w:jc w:val="both"/>
              <w:rPr>
                <w:rFonts w:ascii="Arial" w:hAnsi="Arial" w:cs="Arial"/>
                <w:b/>
                <w:lang w:val="en-US"/>
              </w:rPr>
            </w:pPr>
            <w:r w:rsidRPr="008B4B3F">
              <w:rPr>
                <w:rFonts w:ascii="Arial" w:hAnsi="Arial" w:cs="Arial"/>
                <w:b/>
                <w:lang w:val="en-US"/>
              </w:rPr>
              <w:t>Insurer</w:t>
            </w:r>
          </w:p>
          <w:p w14:paraId="7ECF53C9" w14:textId="0E1D9324" w:rsidR="00B10B88" w:rsidRPr="008B4B3F" w:rsidRDefault="00B10B88" w:rsidP="00B10B88">
            <w:pPr>
              <w:pStyle w:val="aa"/>
              <w:spacing w:before="120" w:after="120" w:line="240" w:lineRule="auto"/>
              <w:ind w:left="0"/>
              <w:jc w:val="both"/>
              <w:rPr>
                <w:rFonts w:ascii="Arial" w:hAnsi="Arial" w:cs="Arial"/>
                <w:b/>
                <w:lang w:val="en-US"/>
              </w:rPr>
            </w:pPr>
          </w:p>
        </w:tc>
        <w:tc>
          <w:tcPr>
            <w:tcW w:w="5522" w:type="dxa"/>
          </w:tcPr>
          <w:p w14:paraId="72CE39EE" w14:textId="77777777" w:rsidR="00B10B88" w:rsidRDefault="00B10B88" w:rsidP="00B10B88">
            <w:pPr>
              <w:pStyle w:val="aa"/>
              <w:spacing w:before="120" w:after="120" w:line="240" w:lineRule="auto"/>
              <w:ind w:left="0"/>
              <w:jc w:val="both"/>
              <w:rPr>
                <w:rFonts w:ascii="Arial" w:hAnsi="Arial" w:cs="Arial"/>
                <w:bCs/>
                <w:lang w:val="en-US"/>
              </w:rPr>
            </w:pPr>
          </w:p>
        </w:tc>
      </w:tr>
      <w:tr w:rsidR="00B10B88" w:rsidRPr="003811B2" w14:paraId="472833AF" w14:textId="77777777" w:rsidTr="00304663">
        <w:tc>
          <w:tcPr>
            <w:tcW w:w="3828" w:type="dxa"/>
          </w:tcPr>
          <w:p w14:paraId="5437C003" w14:textId="77777777" w:rsidR="00B10B88" w:rsidRPr="008B4B3F" w:rsidRDefault="00B10B88" w:rsidP="00B10B88">
            <w:pPr>
              <w:pStyle w:val="aa"/>
              <w:spacing w:before="120" w:after="120" w:line="240" w:lineRule="auto"/>
              <w:ind w:left="0"/>
              <w:jc w:val="both"/>
              <w:rPr>
                <w:rFonts w:ascii="Arial" w:hAnsi="Arial" w:cs="Arial"/>
                <w:b/>
                <w:lang w:val="en-US"/>
              </w:rPr>
            </w:pPr>
            <w:r w:rsidRPr="008B4B3F">
              <w:rPr>
                <w:rFonts w:ascii="Arial" w:hAnsi="Arial" w:cs="Arial"/>
                <w:b/>
                <w:lang w:val="en-US"/>
              </w:rPr>
              <w:t>Period of Insurance (including end date)</w:t>
            </w:r>
          </w:p>
          <w:p w14:paraId="200FCE82" w14:textId="3A01055E" w:rsidR="00B10B88" w:rsidRPr="008B4B3F" w:rsidRDefault="00B10B88" w:rsidP="00B10B88">
            <w:pPr>
              <w:pStyle w:val="aa"/>
              <w:spacing w:before="120" w:after="120" w:line="240" w:lineRule="auto"/>
              <w:ind w:left="0"/>
              <w:jc w:val="both"/>
              <w:rPr>
                <w:rFonts w:ascii="Arial" w:hAnsi="Arial" w:cs="Arial"/>
                <w:b/>
                <w:lang w:val="en-US"/>
              </w:rPr>
            </w:pPr>
          </w:p>
        </w:tc>
        <w:tc>
          <w:tcPr>
            <w:tcW w:w="5522" w:type="dxa"/>
          </w:tcPr>
          <w:p w14:paraId="19720B4C" w14:textId="77777777" w:rsidR="00B10B88" w:rsidRDefault="00B10B88" w:rsidP="00B10B88">
            <w:pPr>
              <w:pStyle w:val="aa"/>
              <w:spacing w:before="120" w:after="120" w:line="240" w:lineRule="auto"/>
              <w:ind w:left="0"/>
              <w:jc w:val="both"/>
              <w:rPr>
                <w:rFonts w:ascii="Arial" w:hAnsi="Arial" w:cs="Arial"/>
                <w:bCs/>
                <w:lang w:val="en-US"/>
              </w:rPr>
            </w:pPr>
          </w:p>
        </w:tc>
      </w:tr>
      <w:tr w:rsidR="00B10B88" w14:paraId="5E189A1F" w14:textId="77777777" w:rsidTr="00304663">
        <w:tc>
          <w:tcPr>
            <w:tcW w:w="3828" w:type="dxa"/>
          </w:tcPr>
          <w:p w14:paraId="73457BF0" w14:textId="77777777" w:rsidR="00B10B88" w:rsidRPr="008B4B3F" w:rsidRDefault="00B10B88" w:rsidP="00B10B88">
            <w:pPr>
              <w:pStyle w:val="aa"/>
              <w:spacing w:before="120" w:after="120" w:line="240" w:lineRule="auto"/>
              <w:ind w:left="0"/>
              <w:jc w:val="both"/>
              <w:rPr>
                <w:rFonts w:ascii="Arial" w:hAnsi="Arial" w:cs="Arial"/>
                <w:b/>
                <w:lang w:val="en-US"/>
              </w:rPr>
            </w:pPr>
            <w:r w:rsidRPr="008B4B3F">
              <w:rPr>
                <w:rFonts w:ascii="Arial" w:hAnsi="Arial" w:cs="Arial"/>
                <w:b/>
                <w:lang w:val="en-US"/>
              </w:rPr>
              <w:t xml:space="preserve">Limit of Indemnity (Aggregate) </w:t>
            </w:r>
          </w:p>
          <w:p w14:paraId="6C538894" w14:textId="79CE1D43" w:rsidR="00B10B88" w:rsidRPr="008B4B3F" w:rsidRDefault="00B10B88" w:rsidP="00B10B88">
            <w:pPr>
              <w:pStyle w:val="aa"/>
              <w:spacing w:before="120" w:after="120" w:line="240" w:lineRule="auto"/>
              <w:ind w:left="0"/>
              <w:jc w:val="both"/>
              <w:rPr>
                <w:rFonts w:ascii="Arial" w:hAnsi="Arial" w:cs="Arial"/>
                <w:b/>
                <w:lang w:val="en-US"/>
              </w:rPr>
            </w:pPr>
          </w:p>
        </w:tc>
        <w:tc>
          <w:tcPr>
            <w:tcW w:w="5522" w:type="dxa"/>
          </w:tcPr>
          <w:p w14:paraId="5BAB84F5" w14:textId="77777777" w:rsidR="00B10B88" w:rsidRDefault="00B10B88" w:rsidP="00B10B88">
            <w:pPr>
              <w:pStyle w:val="aa"/>
              <w:spacing w:before="120" w:after="120" w:line="240" w:lineRule="auto"/>
              <w:ind w:left="0"/>
              <w:jc w:val="both"/>
              <w:rPr>
                <w:rFonts w:ascii="Arial" w:hAnsi="Arial" w:cs="Arial"/>
                <w:bCs/>
                <w:lang w:val="en-US"/>
              </w:rPr>
            </w:pPr>
          </w:p>
        </w:tc>
      </w:tr>
      <w:tr w:rsidR="00B10B88" w:rsidRPr="003811B2" w14:paraId="1B218D7B" w14:textId="77777777" w:rsidTr="00304663">
        <w:tc>
          <w:tcPr>
            <w:tcW w:w="3828" w:type="dxa"/>
          </w:tcPr>
          <w:p w14:paraId="5073B887" w14:textId="77777777" w:rsidR="00B10B88" w:rsidRPr="008B4B3F" w:rsidRDefault="00B10B88" w:rsidP="00B10B88">
            <w:pPr>
              <w:pStyle w:val="aa"/>
              <w:spacing w:before="120" w:after="120" w:line="240" w:lineRule="auto"/>
              <w:ind w:left="0"/>
              <w:jc w:val="both"/>
              <w:rPr>
                <w:rFonts w:ascii="Arial" w:hAnsi="Arial" w:cs="Arial"/>
                <w:b/>
                <w:lang w:val="en-US"/>
              </w:rPr>
            </w:pPr>
            <w:r w:rsidRPr="008B4B3F">
              <w:rPr>
                <w:rFonts w:ascii="Arial" w:hAnsi="Arial" w:cs="Arial"/>
                <w:b/>
                <w:lang w:val="en-US"/>
              </w:rPr>
              <w:t>Limit of Indemnity (per claim)</w:t>
            </w:r>
          </w:p>
          <w:p w14:paraId="70DD7F69" w14:textId="4BB095E8" w:rsidR="00B10B88" w:rsidRPr="008B4B3F" w:rsidRDefault="00B10B88" w:rsidP="00B10B88">
            <w:pPr>
              <w:pStyle w:val="aa"/>
              <w:spacing w:before="120" w:after="120" w:line="240" w:lineRule="auto"/>
              <w:ind w:left="0"/>
              <w:jc w:val="both"/>
              <w:rPr>
                <w:rFonts w:ascii="Arial" w:hAnsi="Arial" w:cs="Arial"/>
                <w:b/>
                <w:lang w:val="en-US"/>
              </w:rPr>
            </w:pPr>
          </w:p>
        </w:tc>
        <w:tc>
          <w:tcPr>
            <w:tcW w:w="5522" w:type="dxa"/>
          </w:tcPr>
          <w:p w14:paraId="7C6DCB6A" w14:textId="77777777" w:rsidR="00B10B88" w:rsidRDefault="00B10B88" w:rsidP="00B10B88">
            <w:pPr>
              <w:pStyle w:val="aa"/>
              <w:spacing w:before="120" w:after="120" w:line="240" w:lineRule="auto"/>
              <w:ind w:left="0"/>
              <w:jc w:val="both"/>
              <w:rPr>
                <w:rFonts w:ascii="Arial" w:hAnsi="Arial" w:cs="Arial"/>
                <w:bCs/>
                <w:lang w:val="en-US"/>
              </w:rPr>
            </w:pPr>
          </w:p>
        </w:tc>
      </w:tr>
      <w:tr w:rsidR="00B10B88" w14:paraId="68F7674C" w14:textId="77777777" w:rsidTr="00304663">
        <w:tc>
          <w:tcPr>
            <w:tcW w:w="3828" w:type="dxa"/>
          </w:tcPr>
          <w:p w14:paraId="3FBC18D6" w14:textId="77777777" w:rsidR="00B10B88" w:rsidRPr="008B4B3F" w:rsidRDefault="00B10B88" w:rsidP="00B10B88">
            <w:pPr>
              <w:pStyle w:val="aa"/>
              <w:spacing w:before="120" w:after="120" w:line="240" w:lineRule="auto"/>
              <w:ind w:left="0"/>
              <w:jc w:val="both"/>
              <w:rPr>
                <w:rFonts w:ascii="Arial" w:hAnsi="Arial" w:cs="Arial"/>
                <w:b/>
                <w:lang w:val="en-US"/>
              </w:rPr>
            </w:pPr>
            <w:r w:rsidRPr="008B4B3F">
              <w:rPr>
                <w:rFonts w:ascii="Arial" w:hAnsi="Arial" w:cs="Arial"/>
                <w:b/>
                <w:lang w:val="en-US"/>
              </w:rPr>
              <w:t>Deductibles</w:t>
            </w:r>
          </w:p>
          <w:p w14:paraId="713D77C7" w14:textId="027AE551" w:rsidR="00B10B88" w:rsidRPr="008B4B3F" w:rsidRDefault="00B10B88" w:rsidP="00B10B88">
            <w:pPr>
              <w:pStyle w:val="aa"/>
              <w:spacing w:before="120" w:after="120" w:line="240" w:lineRule="auto"/>
              <w:ind w:left="0"/>
              <w:jc w:val="both"/>
              <w:rPr>
                <w:rFonts w:ascii="Arial" w:hAnsi="Arial" w:cs="Arial"/>
                <w:b/>
                <w:lang w:val="en-US"/>
              </w:rPr>
            </w:pPr>
          </w:p>
        </w:tc>
        <w:tc>
          <w:tcPr>
            <w:tcW w:w="5522" w:type="dxa"/>
          </w:tcPr>
          <w:p w14:paraId="5E29142A" w14:textId="77777777" w:rsidR="00B10B88" w:rsidRDefault="00B10B88" w:rsidP="00B10B88">
            <w:pPr>
              <w:pStyle w:val="aa"/>
              <w:spacing w:before="120" w:after="120" w:line="240" w:lineRule="auto"/>
              <w:ind w:left="0"/>
              <w:jc w:val="both"/>
              <w:rPr>
                <w:rFonts w:ascii="Arial" w:hAnsi="Arial" w:cs="Arial"/>
                <w:bCs/>
                <w:lang w:val="en-US"/>
              </w:rPr>
            </w:pPr>
          </w:p>
        </w:tc>
      </w:tr>
      <w:tr w:rsidR="00B10B88" w14:paraId="29914C4C" w14:textId="77777777" w:rsidTr="00304663">
        <w:tc>
          <w:tcPr>
            <w:tcW w:w="3828" w:type="dxa"/>
          </w:tcPr>
          <w:p w14:paraId="74CEDE89" w14:textId="77777777" w:rsidR="00B10B88" w:rsidRPr="008B4B3F" w:rsidRDefault="00B10B88" w:rsidP="00B10B88">
            <w:pPr>
              <w:pStyle w:val="aa"/>
              <w:spacing w:before="120" w:after="120" w:line="240" w:lineRule="auto"/>
              <w:ind w:left="0"/>
              <w:jc w:val="both"/>
              <w:rPr>
                <w:rFonts w:ascii="Arial" w:hAnsi="Arial" w:cs="Arial"/>
                <w:b/>
                <w:lang w:val="en-US"/>
              </w:rPr>
            </w:pPr>
            <w:r w:rsidRPr="008B4B3F">
              <w:rPr>
                <w:rFonts w:ascii="Arial" w:hAnsi="Arial" w:cs="Arial"/>
                <w:b/>
                <w:lang w:val="en-US"/>
              </w:rPr>
              <w:t>Territorial Limits</w:t>
            </w:r>
          </w:p>
          <w:p w14:paraId="7642B8DB" w14:textId="2E119D5E" w:rsidR="00B10B88" w:rsidRPr="008B4B3F" w:rsidRDefault="00B10B88" w:rsidP="00B10B88">
            <w:pPr>
              <w:pStyle w:val="aa"/>
              <w:spacing w:before="120" w:after="120" w:line="240" w:lineRule="auto"/>
              <w:ind w:left="0"/>
              <w:jc w:val="both"/>
              <w:rPr>
                <w:rFonts w:ascii="Arial" w:hAnsi="Arial" w:cs="Arial"/>
                <w:b/>
                <w:lang w:val="en-US"/>
              </w:rPr>
            </w:pPr>
          </w:p>
        </w:tc>
        <w:tc>
          <w:tcPr>
            <w:tcW w:w="5522" w:type="dxa"/>
          </w:tcPr>
          <w:p w14:paraId="78BA9920" w14:textId="77777777" w:rsidR="00B10B88" w:rsidRDefault="00B10B88" w:rsidP="00B10B88">
            <w:pPr>
              <w:pStyle w:val="aa"/>
              <w:spacing w:before="120" w:after="120" w:line="240" w:lineRule="auto"/>
              <w:ind w:left="0"/>
              <w:jc w:val="both"/>
              <w:rPr>
                <w:rFonts w:ascii="Arial" w:hAnsi="Arial" w:cs="Arial"/>
                <w:bCs/>
                <w:lang w:val="en-US"/>
              </w:rPr>
            </w:pPr>
          </w:p>
        </w:tc>
      </w:tr>
      <w:tr w:rsidR="00B10B88" w14:paraId="5EFE5212" w14:textId="77777777" w:rsidTr="00304663">
        <w:tc>
          <w:tcPr>
            <w:tcW w:w="3828" w:type="dxa"/>
          </w:tcPr>
          <w:p w14:paraId="00D3D132" w14:textId="77777777" w:rsidR="00B10B88" w:rsidRPr="008B4B3F" w:rsidRDefault="00B10B88" w:rsidP="00B10B88">
            <w:pPr>
              <w:pStyle w:val="aa"/>
              <w:spacing w:before="120" w:after="120" w:line="240" w:lineRule="auto"/>
              <w:ind w:left="0"/>
              <w:jc w:val="both"/>
              <w:rPr>
                <w:rFonts w:ascii="Arial" w:hAnsi="Arial" w:cs="Arial"/>
                <w:b/>
                <w:lang w:val="en-US"/>
              </w:rPr>
            </w:pPr>
            <w:r w:rsidRPr="008B4B3F">
              <w:rPr>
                <w:rFonts w:ascii="Arial" w:hAnsi="Arial" w:cs="Arial"/>
                <w:b/>
                <w:lang w:val="en-US"/>
              </w:rPr>
              <w:t>Law/Jurisdiction</w:t>
            </w:r>
          </w:p>
          <w:p w14:paraId="4628DA33" w14:textId="3F3C213C" w:rsidR="00B10B88" w:rsidRPr="008B4B3F" w:rsidRDefault="00B10B88" w:rsidP="00B10B88">
            <w:pPr>
              <w:pStyle w:val="aa"/>
              <w:spacing w:before="120" w:after="120" w:line="240" w:lineRule="auto"/>
              <w:ind w:left="0"/>
              <w:jc w:val="both"/>
              <w:rPr>
                <w:rFonts w:ascii="Arial" w:hAnsi="Arial" w:cs="Arial"/>
                <w:b/>
                <w:lang w:val="en-US"/>
              </w:rPr>
            </w:pPr>
          </w:p>
        </w:tc>
        <w:tc>
          <w:tcPr>
            <w:tcW w:w="5522" w:type="dxa"/>
          </w:tcPr>
          <w:p w14:paraId="2847A128" w14:textId="77777777" w:rsidR="00B10B88" w:rsidRDefault="00B10B88" w:rsidP="00B10B88">
            <w:pPr>
              <w:pStyle w:val="aa"/>
              <w:spacing w:before="120" w:after="120" w:line="240" w:lineRule="auto"/>
              <w:ind w:left="0"/>
              <w:jc w:val="both"/>
              <w:rPr>
                <w:rFonts w:ascii="Arial" w:hAnsi="Arial" w:cs="Arial"/>
                <w:bCs/>
                <w:lang w:val="en-US"/>
              </w:rPr>
            </w:pPr>
          </w:p>
        </w:tc>
      </w:tr>
    </w:tbl>
    <w:p w14:paraId="56F059CD" w14:textId="79E1C70A" w:rsidR="00B10B88" w:rsidRDefault="00A61902" w:rsidP="00A61902">
      <w:pPr>
        <w:spacing w:before="120" w:after="120" w:line="240" w:lineRule="auto"/>
        <w:jc w:val="both"/>
        <w:rPr>
          <w:rFonts w:ascii="Arial" w:hAnsi="Arial" w:cs="Arial"/>
          <w:bCs/>
          <w:sz w:val="24"/>
          <w:szCs w:val="24"/>
          <w:lang w:val="en-US"/>
        </w:rPr>
      </w:pPr>
      <w:r w:rsidRPr="00A61902">
        <w:rPr>
          <w:rFonts w:ascii="Arial" w:hAnsi="Arial" w:cs="Arial"/>
          <w:bCs/>
          <w:sz w:val="24"/>
          <w:szCs w:val="24"/>
          <w:lang w:val="en-US"/>
        </w:rPr>
        <w:t xml:space="preserve">5.2. </w:t>
      </w:r>
      <w:r>
        <w:rPr>
          <w:rFonts w:ascii="Arial" w:hAnsi="Arial" w:cs="Arial"/>
          <w:bCs/>
          <w:sz w:val="24"/>
          <w:szCs w:val="24"/>
          <w:lang w:val="en-US"/>
        </w:rPr>
        <w:t>Have any claims been made against the Registered Auditor or any Audit Principal during the Period covered by this form concerning the provision of auditing or accounting service</w:t>
      </w:r>
      <w:r w:rsidR="007E252C">
        <w:rPr>
          <w:rFonts w:ascii="Arial" w:hAnsi="Arial" w:cs="Arial"/>
          <w:bCs/>
          <w:sz w:val="24"/>
          <w:szCs w:val="24"/>
          <w:lang w:val="en-US"/>
        </w:rPr>
        <w:t>s</w:t>
      </w:r>
      <w:r>
        <w:rPr>
          <w:rFonts w:ascii="Arial" w:hAnsi="Arial" w:cs="Arial"/>
          <w:bCs/>
          <w:sz w:val="24"/>
          <w:szCs w:val="24"/>
          <w:lang w:val="en-US"/>
        </w:rPr>
        <w:t xml:space="preserve">? </w:t>
      </w:r>
    </w:p>
    <w:tbl>
      <w:tblPr>
        <w:tblStyle w:val="ab"/>
        <w:tblW w:w="0" w:type="auto"/>
        <w:tblInd w:w="0" w:type="dxa"/>
        <w:tblLook w:val="04A0" w:firstRow="1" w:lastRow="0" w:firstColumn="1" w:lastColumn="0" w:noHBand="0" w:noVBand="1"/>
      </w:tblPr>
      <w:tblGrid>
        <w:gridCol w:w="697"/>
        <w:gridCol w:w="730"/>
        <w:gridCol w:w="576"/>
        <w:gridCol w:w="704"/>
      </w:tblGrid>
      <w:tr w:rsidR="007E252C" w14:paraId="78B56C82" w14:textId="393C663B" w:rsidTr="007E252C">
        <w:trPr>
          <w:trHeight w:val="338"/>
        </w:trPr>
        <w:tc>
          <w:tcPr>
            <w:tcW w:w="697" w:type="dxa"/>
          </w:tcPr>
          <w:p w14:paraId="2A10195D" w14:textId="7368B879" w:rsidR="007E252C" w:rsidRDefault="007E252C" w:rsidP="00A61902">
            <w:pPr>
              <w:spacing w:before="120" w:after="120"/>
              <w:jc w:val="both"/>
              <w:rPr>
                <w:rFonts w:ascii="Arial" w:hAnsi="Arial" w:cs="Arial"/>
                <w:bCs/>
              </w:rPr>
            </w:pPr>
            <w:r>
              <w:rPr>
                <w:rFonts w:ascii="Arial" w:hAnsi="Arial" w:cs="Arial"/>
                <w:bCs/>
              </w:rPr>
              <w:t>YES</w:t>
            </w:r>
          </w:p>
        </w:tc>
        <w:tc>
          <w:tcPr>
            <w:tcW w:w="730" w:type="dxa"/>
          </w:tcPr>
          <w:p w14:paraId="2C1EDB31" w14:textId="77777777" w:rsidR="007E252C" w:rsidRDefault="007E252C" w:rsidP="007E252C">
            <w:pPr>
              <w:spacing w:before="120" w:after="120"/>
              <w:jc w:val="both"/>
              <w:rPr>
                <w:rFonts w:ascii="Arial" w:hAnsi="Arial" w:cs="Arial"/>
                <w:bCs/>
              </w:rPr>
            </w:pPr>
          </w:p>
        </w:tc>
        <w:tc>
          <w:tcPr>
            <w:tcW w:w="576" w:type="dxa"/>
          </w:tcPr>
          <w:p w14:paraId="46A9BC9B" w14:textId="48457824" w:rsidR="007E252C" w:rsidRDefault="007E252C" w:rsidP="00A61902">
            <w:pPr>
              <w:spacing w:before="120" w:after="120"/>
              <w:jc w:val="both"/>
              <w:rPr>
                <w:rFonts w:ascii="Arial" w:hAnsi="Arial" w:cs="Arial"/>
                <w:bCs/>
              </w:rPr>
            </w:pPr>
            <w:r>
              <w:rPr>
                <w:rFonts w:ascii="Arial" w:hAnsi="Arial" w:cs="Arial"/>
                <w:bCs/>
              </w:rPr>
              <w:t>NO</w:t>
            </w:r>
          </w:p>
        </w:tc>
        <w:tc>
          <w:tcPr>
            <w:tcW w:w="704" w:type="dxa"/>
          </w:tcPr>
          <w:p w14:paraId="5D2ABDFF" w14:textId="77777777" w:rsidR="007E252C" w:rsidRDefault="007E252C" w:rsidP="007E252C">
            <w:pPr>
              <w:spacing w:before="120" w:after="120"/>
              <w:jc w:val="both"/>
              <w:rPr>
                <w:rFonts w:ascii="Arial" w:hAnsi="Arial" w:cs="Arial"/>
                <w:bCs/>
              </w:rPr>
            </w:pPr>
          </w:p>
        </w:tc>
      </w:tr>
    </w:tbl>
    <w:p w14:paraId="4890C2B2" w14:textId="7F1E09BD" w:rsidR="007E252C" w:rsidRDefault="007E252C" w:rsidP="00A61902">
      <w:pPr>
        <w:spacing w:before="120" w:after="120" w:line="240" w:lineRule="auto"/>
        <w:jc w:val="both"/>
        <w:rPr>
          <w:rFonts w:ascii="Arial" w:hAnsi="Arial" w:cs="Arial"/>
          <w:bCs/>
          <w:sz w:val="24"/>
          <w:szCs w:val="24"/>
          <w:lang w:val="en-US"/>
        </w:rPr>
      </w:pPr>
    </w:p>
    <w:p w14:paraId="3E68A580" w14:textId="77777777" w:rsidR="007E252C" w:rsidRPr="00A61902" w:rsidRDefault="007E252C" w:rsidP="00A61902">
      <w:pPr>
        <w:spacing w:before="120" w:after="120" w:line="240" w:lineRule="auto"/>
        <w:jc w:val="both"/>
        <w:rPr>
          <w:rFonts w:ascii="Arial" w:hAnsi="Arial" w:cs="Arial"/>
          <w:bCs/>
          <w:sz w:val="24"/>
          <w:szCs w:val="24"/>
          <w:lang w:val="en-US"/>
        </w:rPr>
      </w:pPr>
    </w:p>
    <w:tbl>
      <w:tblPr>
        <w:tblStyle w:val="ab"/>
        <w:tblW w:w="0" w:type="auto"/>
        <w:tblInd w:w="0" w:type="dxa"/>
        <w:tblLook w:val="04A0" w:firstRow="1" w:lastRow="0" w:firstColumn="1" w:lastColumn="0" w:noHBand="0" w:noVBand="1"/>
      </w:tblPr>
      <w:tblGrid>
        <w:gridCol w:w="2336"/>
        <w:gridCol w:w="2336"/>
        <w:gridCol w:w="2336"/>
        <w:gridCol w:w="2337"/>
      </w:tblGrid>
      <w:tr w:rsidR="007E252C" w:rsidRPr="003811B2" w14:paraId="34F3A9F2" w14:textId="77777777" w:rsidTr="00FA5B7D">
        <w:tc>
          <w:tcPr>
            <w:tcW w:w="9345" w:type="dxa"/>
            <w:gridSpan w:val="4"/>
            <w:shd w:val="clear" w:color="auto" w:fill="E7E6E6" w:themeFill="background2"/>
          </w:tcPr>
          <w:p w14:paraId="5035A47A" w14:textId="47267C28" w:rsidR="007E252C" w:rsidRPr="007E252C" w:rsidRDefault="007E252C" w:rsidP="007E252C">
            <w:pPr>
              <w:spacing w:before="120" w:after="120"/>
              <w:rPr>
                <w:rFonts w:ascii="Arial" w:hAnsi="Arial" w:cs="Arial"/>
                <w:b/>
              </w:rPr>
            </w:pPr>
            <w:r w:rsidRPr="007E252C">
              <w:rPr>
                <w:rFonts w:ascii="Arial" w:hAnsi="Arial" w:cs="Arial"/>
                <w:b/>
              </w:rPr>
              <w:t>If Yes, please provide details</w:t>
            </w:r>
          </w:p>
        </w:tc>
      </w:tr>
      <w:tr w:rsidR="007E252C" w14:paraId="7FF59381" w14:textId="77777777" w:rsidTr="007E252C">
        <w:tc>
          <w:tcPr>
            <w:tcW w:w="2336" w:type="dxa"/>
          </w:tcPr>
          <w:p w14:paraId="02CB89A7" w14:textId="4EEA7739" w:rsidR="007E252C" w:rsidRPr="007E252C" w:rsidRDefault="007E252C" w:rsidP="007E252C">
            <w:pPr>
              <w:spacing w:before="120" w:after="120"/>
              <w:rPr>
                <w:rFonts w:ascii="Arial" w:hAnsi="Arial" w:cs="Arial"/>
                <w:b/>
              </w:rPr>
            </w:pPr>
            <w:r w:rsidRPr="007E252C">
              <w:rPr>
                <w:rFonts w:ascii="Arial" w:hAnsi="Arial" w:cs="Arial"/>
                <w:b/>
              </w:rPr>
              <w:t>Date</w:t>
            </w:r>
          </w:p>
        </w:tc>
        <w:tc>
          <w:tcPr>
            <w:tcW w:w="2336" w:type="dxa"/>
          </w:tcPr>
          <w:p w14:paraId="556C6BE3" w14:textId="68A402A8" w:rsidR="007E252C" w:rsidRPr="007E252C" w:rsidRDefault="007E252C" w:rsidP="007E252C">
            <w:pPr>
              <w:spacing w:before="120" w:after="120"/>
              <w:rPr>
                <w:rFonts w:ascii="Arial" w:hAnsi="Arial" w:cs="Arial"/>
                <w:b/>
              </w:rPr>
            </w:pPr>
            <w:r w:rsidRPr="007E252C">
              <w:rPr>
                <w:rFonts w:ascii="Arial" w:hAnsi="Arial" w:cs="Arial"/>
                <w:b/>
              </w:rPr>
              <w:t>Claimed by</w:t>
            </w:r>
          </w:p>
        </w:tc>
        <w:tc>
          <w:tcPr>
            <w:tcW w:w="2336" w:type="dxa"/>
          </w:tcPr>
          <w:p w14:paraId="3B73C15A" w14:textId="6763C6FB" w:rsidR="007E252C" w:rsidRPr="007E252C" w:rsidRDefault="007E252C" w:rsidP="007E252C">
            <w:pPr>
              <w:spacing w:before="120" w:after="120"/>
              <w:rPr>
                <w:rFonts w:ascii="Arial" w:hAnsi="Arial" w:cs="Arial"/>
                <w:b/>
              </w:rPr>
            </w:pPr>
            <w:r w:rsidRPr="007E252C">
              <w:rPr>
                <w:rFonts w:ascii="Arial" w:hAnsi="Arial" w:cs="Arial"/>
                <w:b/>
              </w:rPr>
              <w:t xml:space="preserve">Amount </w:t>
            </w:r>
          </w:p>
        </w:tc>
        <w:tc>
          <w:tcPr>
            <w:tcW w:w="2337" w:type="dxa"/>
          </w:tcPr>
          <w:p w14:paraId="62CD7B06" w14:textId="128122BB" w:rsidR="007E252C" w:rsidRPr="007E252C" w:rsidRDefault="007E252C" w:rsidP="007E252C">
            <w:pPr>
              <w:spacing w:before="120" w:after="120"/>
              <w:rPr>
                <w:rFonts w:ascii="Arial" w:hAnsi="Arial" w:cs="Arial"/>
                <w:b/>
              </w:rPr>
            </w:pPr>
            <w:r w:rsidRPr="007E252C">
              <w:rPr>
                <w:rFonts w:ascii="Arial" w:hAnsi="Arial" w:cs="Arial"/>
                <w:b/>
              </w:rPr>
              <w:t>Current Status</w:t>
            </w:r>
          </w:p>
        </w:tc>
      </w:tr>
      <w:tr w:rsidR="007E252C" w14:paraId="09570047" w14:textId="77777777" w:rsidTr="007E252C">
        <w:tc>
          <w:tcPr>
            <w:tcW w:w="2336" w:type="dxa"/>
          </w:tcPr>
          <w:p w14:paraId="0B28C583" w14:textId="77777777" w:rsidR="007E252C" w:rsidRDefault="007E252C" w:rsidP="007E252C">
            <w:pPr>
              <w:spacing w:before="120" w:after="120"/>
              <w:rPr>
                <w:rFonts w:ascii="Arial" w:hAnsi="Arial" w:cs="Arial"/>
                <w:bCs/>
              </w:rPr>
            </w:pPr>
          </w:p>
        </w:tc>
        <w:tc>
          <w:tcPr>
            <w:tcW w:w="2336" w:type="dxa"/>
          </w:tcPr>
          <w:p w14:paraId="362DD9A1" w14:textId="77777777" w:rsidR="007E252C" w:rsidRDefault="007E252C" w:rsidP="007E252C">
            <w:pPr>
              <w:spacing w:before="120" w:after="120"/>
              <w:rPr>
                <w:rFonts w:ascii="Arial" w:hAnsi="Arial" w:cs="Arial"/>
                <w:bCs/>
              </w:rPr>
            </w:pPr>
          </w:p>
        </w:tc>
        <w:tc>
          <w:tcPr>
            <w:tcW w:w="2336" w:type="dxa"/>
          </w:tcPr>
          <w:p w14:paraId="1802C152" w14:textId="77777777" w:rsidR="007E252C" w:rsidRDefault="007E252C" w:rsidP="007E252C">
            <w:pPr>
              <w:spacing w:before="120" w:after="120"/>
              <w:rPr>
                <w:rFonts w:ascii="Arial" w:hAnsi="Arial" w:cs="Arial"/>
                <w:bCs/>
              </w:rPr>
            </w:pPr>
          </w:p>
        </w:tc>
        <w:tc>
          <w:tcPr>
            <w:tcW w:w="2337" w:type="dxa"/>
          </w:tcPr>
          <w:p w14:paraId="3CBF135F" w14:textId="6245D9B2" w:rsidR="007E252C" w:rsidRDefault="007E252C" w:rsidP="007E252C">
            <w:pPr>
              <w:spacing w:before="120" w:after="120"/>
              <w:rPr>
                <w:rFonts w:ascii="Arial" w:hAnsi="Arial" w:cs="Arial"/>
                <w:bCs/>
              </w:rPr>
            </w:pPr>
          </w:p>
        </w:tc>
      </w:tr>
    </w:tbl>
    <w:p w14:paraId="0744916B" w14:textId="7994095E" w:rsidR="00B77F7E" w:rsidRPr="007E252C" w:rsidRDefault="00B77F7E" w:rsidP="007E252C">
      <w:pPr>
        <w:spacing w:before="120" w:after="120" w:line="240" w:lineRule="auto"/>
        <w:rPr>
          <w:rFonts w:ascii="Arial" w:hAnsi="Arial" w:cs="Arial"/>
          <w:bCs/>
          <w:lang w:val="en-US"/>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3A6C60" w:rsidRPr="00AF6DBC" w14:paraId="22817A79" w14:textId="77777777" w:rsidTr="00512DA4">
        <w:trPr>
          <w:trHeight w:val="570"/>
        </w:trPr>
        <w:tc>
          <w:tcPr>
            <w:tcW w:w="9241" w:type="dxa"/>
            <w:shd w:val="clear" w:color="auto" w:fill="1F4E79" w:themeFill="accent5" w:themeFillShade="80"/>
            <w:vAlign w:val="center"/>
            <w:hideMark/>
          </w:tcPr>
          <w:p w14:paraId="51E03C98" w14:textId="02A11EEA" w:rsidR="003A6C60" w:rsidRPr="00AF6DBC" w:rsidRDefault="007E252C" w:rsidP="003A6C60">
            <w:pPr>
              <w:pStyle w:val="aa"/>
              <w:numPr>
                <w:ilvl w:val="0"/>
                <w:numId w:val="1"/>
              </w:numPr>
              <w:spacing w:before="120" w:after="0" w:line="240" w:lineRule="auto"/>
              <w:jc w:val="center"/>
              <w:rPr>
                <w:rFonts w:ascii="Arial" w:hAnsi="Arial" w:cs="Arial"/>
                <w:b/>
                <w:color w:val="FFFFFF" w:themeColor="background1"/>
              </w:rPr>
            </w:pPr>
            <w:r>
              <w:rPr>
                <w:rFonts w:ascii="Arial" w:hAnsi="Arial" w:cs="Arial"/>
                <w:b/>
                <w:color w:val="FFFFFF" w:themeColor="background1"/>
              </w:rPr>
              <w:t>Peer Reviews / External Reviews</w:t>
            </w:r>
          </w:p>
        </w:tc>
      </w:tr>
    </w:tbl>
    <w:p w14:paraId="4A330D86" w14:textId="77777777" w:rsidR="007E252C" w:rsidRPr="007E252C" w:rsidRDefault="007E252C" w:rsidP="007E252C">
      <w:pPr>
        <w:pStyle w:val="aa"/>
        <w:numPr>
          <w:ilvl w:val="1"/>
          <w:numId w:val="1"/>
        </w:numPr>
        <w:spacing w:before="120" w:after="120" w:line="240" w:lineRule="auto"/>
        <w:ind w:left="426" w:hanging="426"/>
        <w:rPr>
          <w:rFonts w:ascii="Arial" w:hAnsi="Arial" w:cs="Arial"/>
          <w:bCs/>
          <w:lang w:val="en-US"/>
        </w:rPr>
      </w:pPr>
      <w:r>
        <w:rPr>
          <w:rFonts w:ascii="Arial" w:hAnsi="Arial" w:cs="Arial"/>
          <w:bCs/>
          <w:sz w:val="24"/>
          <w:szCs w:val="24"/>
          <w:lang w:val="en-US"/>
        </w:rPr>
        <w:t xml:space="preserve">During the Period covered by this form, have any peer review / external reviews been conducted of the Registered Auditor? </w:t>
      </w:r>
    </w:p>
    <w:p w14:paraId="28F20EA9" w14:textId="77777777" w:rsidR="007E252C" w:rsidRPr="007E252C" w:rsidRDefault="007E252C" w:rsidP="007E252C">
      <w:pPr>
        <w:pStyle w:val="aa"/>
        <w:spacing w:before="120" w:after="120" w:line="240" w:lineRule="auto"/>
        <w:ind w:left="426"/>
        <w:rPr>
          <w:rFonts w:ascii="Arial" w:hAnsi="Arial" w:cs="Arial"/>
          <w:bCs/>
          <w:lang w:val="en-US"/>
        </w:rPr>
      </w:pPr>
      <w:r w:rsidRPr="007E252C">
        <w:rPr>
          <w:rFonts w:ascii="Arial" w:hAnsi="Arial" w:cs="Arial"/>
          <w:bCs/>
          <w:sz w:val="24"/>
          <w:szCs w:val="24"/>
          <w:lang w:val="en-US"/>
        </w:rPr>
        <w:t xml:space="preserve"> </w:t>
      </w:r>
    </w:p>
    <w:tbl>
      <w:tblPr>
        <w:tblStyle w:val="ab"/>
        <w:tblW w:w="0" w:type="auto"/>
        <w:tblInd w:w="-5" w:type="dxa"/>
        <w:tblLook w:val="04A0" w:firstRow="1" w:lastRow="0" w:firstColumn="1" w:lastColumn="0" w:noHBand="0" w:noVBand="1"/>
      </w:tblPr>
      <w:tblGrid>
        <w:gridCol w:w="839"/>
        <w:gridCol w:w="730"/>
        <w:gridCol w:w="576"/>
        <w:gridCol w:w="704"/>
      </w:tblGrid>
      <w:tr w:rsidR="007E252C" w14:paraId="6177ABF6" w14:textId="77777777" w:rsidTr="00304663">
        <w:trPr>
          <w:trHeight w:val="338"/>
        </w:trPr>
        <w:tc>
          <w:tcPr>
            <w:tcW w:w="839" w:type="dxa"/>
          </w:tcPr>
          <w:p w14:paraId="69293AFD" w14:textId="77777777" w:rsidR="007E252C" w:rsidRDefault="007E252C" w:rsidP="00512DA4">
            <w:pPr>
              <w:spacing w:before="120" w:after="120"/>
              <w:jc w:val="both"/>
              <w:rPr>
                <w:rFonts w:ascii="Arial" w:hAnsi="Arial" w:cs="Arial"/>
                <w:bCs/>
              </w:rPr>
            </w:pPr>
            <w:r>
              <w:rPr>
                <w:rFonts w:ascii="Arial" w:hAnsi="Arial" w:cs="Arial"/>
                <w:bCs/>
              </w:rPr>
              <w:t>YES</w:t>
            </w:r>
          </w:p>
        </w:tc>
        <w:tc>
          <w:tcPr>
            <w:tcW w:w="730" w:type="dxa"/>
          </w:tcPr>
          <w:p w14:paraId="6DC8F4B1" w14:textId="77777777" w:rsidR="007E252C" w:rsidRDefault="007E252C" w:rsidP="00512DA4">
            <w:pPr>
              <w:spacing w:before="120" w:after="120"/>
              <w:jc w:val="both"/>
              <w:rPr>
                <w:rFonts w:ascii="Arial" w:hAnsi="Arial" w:cs="Arial"/>
                <w:bCs/>
              </w:rPr>
            </w:pPr>
          </w:p>
        </w:tc>
        <w:tc>
          <w:tcPr>
            <w:tcW w:w="576" w:type="dxa"/>
          </w:tcPr>
          <w:p w14:paraId="51602302" w14:textId="77777777" w:rsidR="007E252C" w:rsidRDefault="007E252C" w:rsidP="00512DA4">
            <w:pPr>
              <w:spacing w:before="120" w:after="120"/>
              <w:jc w:val="both"/>
              <w:rPr>
                <w:rFonts w:ascii="Arial" w:hAnsi="Arial" w:cs="Arial"/>
                <w:bCs/>
              </w:rPr>
            </w:pPr>
            <w:r>
              <w:rPr>
                <w:rFonts w:ascii="Arial" w:hAnsi="Arial" w:cs="Arial"/>
                <w:bCs/>
              </w:rPr>
              <w:t>NO</w:t>
            </w:r>
          </w:p>
        </w:tc>
        <w:tc>
          <w:tcPr>
            <w:tcW w:w="704" w:type="dxa"/>
          </w:tcPr>
          <w:p w14:paraId="702BF58A" w14:textId="77777777" w:rsidR="007E252C" w:rsidRDefault="007E252C" w:rsidP="00512DA4">
            <w:pPr>
              <w:spacing w:before="120" w:after="120"/>
              <w:jc w:val="both"/>
              <w:rPr>
                <w:rFonts w:ascii="Arial" w:hAnsi="Arial" w:cs="Arial"/>
                <w:bCs/>
              </w:rPr>
            </w:pPr>
          </w:p>
        </w:tc>
      </w:tr>
    </w:tbl>
    <w:p w14:paraId="313A36B1" w14:textId="470CEDE2" w:rsidR="00B77F7E" w:rsidRDefault="00B77F7E" w:rsidP="007E252C">
      <w:pPr>
        <w:pStyle w:val="aa"/>
        <w:spacing w:before="120" w:after="120" w:line="240" w:lineRule="auto"/>
        <w:ind w:left="426"/>
        <w:rPr>
          <w:rFonts w:ascii="Arial" w:hAnsi="Arial" w:cs="Arial"/>
          <w:bCs/>
          <w:lang w:val="en-US"/>
        </w:rPr>
      </w:pPr>
    </w:p>
    <w:tbl>
      <w:tblPr>
        <w:tblStyle w:val="ab"/>
        <w:tblW w:w="0" w:type="auto"/>
        <w:tblInd w:w="-5" w:type="dxa"/>
        <w:tblLook w:val="04A0" w:firstRow="1" w:lastRow="0" w:firstColumn="1" w:lastColumn="0" w:noHBand="0" w:noVBand="1"/>
      </w:tblPr>
      <w:tblGrid>
        <w:gridCol w:w="3430"/>
        <w:gridCol w:w="2960"/>
        <w:gridCol w:w="2960"/>
      </w:tblGrid>
      <w:tr w:rsidR="007E252C" w:rsidRPr="003811B2" w14:paraId="17A80D9D" w14:textId="77777777" w:rsidTr="00FA5B7D">
        <w:tc>
          <w:tcPr>
            <w:tcW w:w="9350" w:type="dxa"/>
            <w:gridSpan w:val="3"/>
            <w:shd w:val="clear" w:color="auto" w:fill="E7E6E6" w:themeFill="background2"/>
          </w:tcPr>
          <w:p w14:paraId="5933148B" w14:textId="7B9A8234" w:rsidR="007E252C" w:rsidRPr="007E252C" w:rsidRDefault="007E252C" w:rsidP="007E252C">
            <w:pPr>
              <w:pStyle w:val="aa"/>
              <w:spacing w:before="120" w:after="120" w:line="240" w:lineRule="auto"/>
              <w:ind w:left="0"/>
              <w:rPr>
                <w:rFonts w:ascii="Arial" w:hAnsi="Arial" w:cs="Arial"/>
                <w:b/>
                <w:lang w:val="en-US"/>
              </w:rPr>
            </w:pPr>
            <w:r w:rsidRPr="007E252C">
              <w:rPr>
                <w:rFonts w:ascii="Arial" w:hAnsi="Arial" w:cs="Arial"/>
                <w:b/>
                <w:lang w:val="en-US"/>
              </w:rPr>
              <w:t>If yes, please provide details</w:t>
            </w:r>
          </w:p>
        </w:tc>
      </w:tr>
      <w:tr w:rsidR="007E252C" w14:paraId="7563FB38" w14:textId="77777777" w:rsidTr="00304663">
        <w:tc>
          <w:tcPr>
            <w:tcW w:w="3430" w:type="dxa"/>
          </w:tcPr>
          <w:p w14:paraId="4C2F2B7C" w14:textId="77777777" w:rsidR="007E252C" w:rsidRPr="007E252C" w:rsidRDefault="007E252C" w:rsidP="007E252C">
            <w:pPr>
              <w:pStyle w:val="aa"/>
              <w:spacing w:before="120" w:after="120" w:line="240" w:lineRule="auto"/>
              <w:ind w:left="0"/>
              <w:rPr>
                <w:rFonts w:ascii="Arial" w:hAnsi="Arial" w:cs="Arial"/>
                <w:b/>
                <w:lang w:val="en-US"/>
              </w:rPr>
            </w:pPr>
            <w:r w:rsidRPr="007E252C">
              <w:rPr>
                <w:rFonts w:ascii="Arial" w:hAnsi="Arial" w:cs="Arial"/>
                <w:b/>
                <w:lang w:val="en-US"/>
              </w:rPr>
              <w:t>Date of Review</w:t>
            </w:r>
          </w:p>
          <w:p w14:paraId="251EEFD7" w14:textId="6CDBED65" w:rsidR="007E252C" w:rsidRPr="007E252C" w:rsidRDefault="007E252C" w:rsidP="007E252C">
            <w:pPr>
              <w:pStyle w:val="aa"/>
              <w:spacing w:before="120" w:after="120" w:line="240" w:lineRule="auto"/>
              <w:ind w:left="0"/>
              <w:rPr>
                <w:rFonts w:ascii="Arial" w:hAnsi="Arial" w:cs="Arial"/>
                <w:b/>
                <w:lang w:val="en-US"/>
              </w:rPr>
            </w:pPr>
          </w:p>
        </w:tc>
        <w:tc>
          <w:tcPr>
            <w:tcW w:w="2960" w:type="dxa"/>
          </w:tcPr>
          <w:p w14:paraId="2EE3E09A" w14:textId="188BAE9A" w:rsidR="007E252C" w:rsidRPr="007E252C" w:rsidRDefault="007E252C" w:rsidP="007E252C">
            <w:pPr>
              <w:pStyle w:val="aa"/>
              <w:spacing w:before="120" w:after="120" w:line="240" w:lineRule="auto"/>
              <w:ind w:left="0"/>
              <w:rPr>
                <w:rFonts w:ascii="Arial" w:hAnsi="Arial" w:cs="Arial"/>
                <w:b/>
                <w:lang w:val="en-US"/>
              </w:rPr>
            </w:pPr>
            <w:r w:rsidRPr="007E252C">
              <w:rPr>
                <w:rFonts w:ascii="Arial" w:hAnsi="Arial" w:cs="Arial"/>
                <w:b/>
                <w:lang w:val="en-US"/>
              </w:rPr>
              <w:t>Conducted By</w:t>
            </w:r>
          </w:p>
        </w:tc>
        <w:tc>
          <w:tcPr>
            <w:tcW w:w="2960" w:type="dxa"/>
          </w:tcPr>
          <w:p w14:paraId="772C3115" w14:textId="00B9A42C" w:rsidR="007E252C" w:rsidRPr="007E252C" w:rsidRDefault="007E252C" w:rsidP="007E252C">
            <w:pPr>
              <w:pStyle w:val="aa"/>
              <w:spacing w:before="120" w:after="120" w:line="240" w:lineRule="auto"/>
              <w:ind w:left="0"/>
              <w:rPr>
                <w:rFonts w:ascii="Arial" w:hAnsi="Arial" w:cs="Arial"/>
                <w:b/>
                <w:lang w:val="en-US"/>
              </w:rPr>
            </w:pPr>
            <w:r w:rsidRPr="007E252C">
              <w:rPr>
                <w:rFonts w:ascii="Arial" w:hAnsi="Arial" w:cs="Arial"/>
                <w:b/>
                <w:lang w:val="en-US"/>
              </w:rPr>
              <w:t>Key Findings</w:t>
            </w:r>
          </w:p>
        </w:tc>
      </w:tr>
      <w:tr w:rsidR="007E252C" w14:paraId="42B23503" w14:textId="77777777" w:rsidTr="00304663">
        <w:tc>
          <w:tcPr>
            <w:tcW w:w="3430" w:type="dxa"/>
          </w:tcPr>
          <w:p w14:paraId="17A998A5" w14:textId="77777777" w:rsidR="007E252C" w:rsidRDefault="007E252C" w:rsidP="007E252C">
            <w:pPr>
              <w:pStyle w:val="aa"/>
              <w:spacing w:before="120" w:after="120" w:line="240" w:lineRule="auto"/>
              <w:ind w:left="0"/>
              <w:rPr>
                <w:rFonts w:ascii="Arial" w:hAnsi="Arial" w:cs="Arial"/>
                <w:bCs/>
                <w:lang w:val="en-US"/>
              </w:rPr>
            </w:pPr>
          </w:p>
        </w:tc>
        <w:tc>
          <w:tcPr>
            <w:tcW w:w="2960" w:type="dxa"/>
          </w:tcPr>
          <w:p w14:paraId="6051AACF" w14:textId="77777777" w:rsidR="007E252C" w:rsidRDefault="007E252C" w:rsidP="007E252C">
            <w:pPr>
              <w:pStyle w:val="aa"/>
              <w:spacing w:before="120" w:after="120" w:line="240" w:lineRule="auto"/>
              <w:ind w:left="0"/>
              <w:rPr>
                <w:rFonts w:ascii="Arial" w:hAnsi="Arial" w:cs="Arial"/>
                <w:bCs/>
                <w:lang w:val="en-US"/>
              </w:rPr>
            </w:pPr>
          </w:p>
        </w:tc>
        <w:tc>
          <w:tcPr>
            <w:tcW w:w="2960" w:type="dxa"/>
          </w:tcPr>
          <w:p w14:paraId="4765C99C" w14:textId="77777777" w:rsidR="007E252C" w:rsidRDefault="007E252C" w:rsidP="007E252C">
            <w:pPr>
              <w:pStyle w:val="aa"/>
              <w:spacing w:before="120" w:after="120" w:line="240" w:lineRule="auto"/>
              <w:ind w:left="0"/>
              <w:rPr>
                <w:rFonts w:ascii="Arial" w:hAnsi="Arial" w:cs="Arial"/>
                <w:bCs/>
                <w:lang w:val="en-US"/>
              </w:rPr>
            </w:pPr>
          </w:p>
          <w:p w14:paraId="3812C23B" w14:textId="00A14F24" w:rsidR="007815DC" w:rsidRDefault="007815DC" w:rsidP="007E252C">
            <w:pPr>
              <w:pStyle w:val="aa"/>
              <w:spacing w:before="120" w:after="120" w:line="240" w:lineRule="auto"/>
              <w:ind w:left="0"/>
              <w:rPr>
                <w:rFonts w:ascii="Arial" w:hAnsi="Arial" w:cs="Arial"/>
                <w:bCs/>
                <w:lang w:val="en-US"/>
              </w:rPr>
            </w:pPr>
          </w:p>
        </w:tc>
      </w:tr>
    </w:tbl>
    <w:p w14:paraId="560ED80F" w14:textId="1B63E404" w:rsidR="007E252C" w:rsidRPr="007E252C" w:rsidRDefault="007E252C" w:rsidP="007E252C">
      <w:pPr>
        <w:pStyle w:val="aa"/>
        <w:numPr>
          <w:ilvl w:val="0"/>
          <w:numId w:val="24"/>
        </w:numPr>
        <w:spacing w:before="120" w:after="120" w:line="240" w:lineRule="auto"/>
        <w:rPr>
          <w:rFonts w:ascii="Arial" w:hAnsi="Arial" w:cs="Arial"/>
          <w:bCs/>
          <w:sz w:val="24"/>
          <w:szCs w:val="24"/>
          <w:lang w:val="en-US"/>
        </w:rPr>
      </w:pPr>
      <w:r w:rsidRPr="007E252C">
        <w:rPr>
          <w:rFonts w:ascii="Arial" w:hAnsi="Arial" w:cs="Arial"/>
          <w:bCs/>
          <w:sz w:val="24"/>
          <w:szCs w:val="24"/>
          <w:lang w:val="en-US"/>
        </w:rPr>
        <w:t>Please provide the copy of the peer review report</w:t>
      </w:r>
    </w:p>
    <w:p w14:paraId="338181CA" w14:textId="77777777" w:rsidR="007E252C" w:rsidRPr="007E252C" w:rsidRDefault="007E252C" w:rsidP="007E252C">
      <w:pPr>
        <w:spacing w:before="120" w:after="120" w:line="240" w:lineRule="auto"/>
        <w:rPr>
          <w:rFonts w:ascii="Arial" w:hAnsi="Arial" w:cs="Arial"/>
          <w:bCs/>
          <w:lang w:val="en-US"/>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5D16F3" w:rsidRPr="003811B2" w14:paraId="0B8A5A35" w14:textId="77777777" w:rsidTr="00512DA4">
        <w:trPr>
          <w:trHeight w:val="570"/>
        </w:trPr>
        <w:tc>
          <w:tcPr>
            <w:tcW w:w="9241" w:type="dxa"/>
            <w:shd w:val="clear" w:color="auto" w:fill="1F4E79" w:themeFill="accent5" w:themeFillShade="80"/>
            <w:vAlign w:val="center"/>
            <w:hideMark/>
          </w:tcPr>
          <w:p w14:paraId="0C4699E3" w14:textId="75817ECC" w:rsidR="005D16F3" w:rsidRPr="00AF6DBC" w:rsidRDefault="0079160E" w:rsidP="005D16F3">
            <w:pPr>
              <w:pStyle w:val="aa"/>
              <w:numPr>
                <w:ilvl w:val="0"/>
                <w:numId w:val="1"/>
              </w:numPr>
              <w:spacing w:before="120" w:after="0" w:line="240" w:lineRule="auto"/>
              <w:jc w:val="center"/>
              <w:rPr>
                <w:rFonts w:ascii="Arial" w:hAnsi="Arial" w:cs="Arial"/>
                <w:b/>
                <w:color w:val="FFFFFF" w:themeColor="background1"/>
              </w:rPr>
            </w:pPr>
            <w:r>
              <w:rPr>
                <w:rFonts w:ascii="Arial" w:hAnsi="Arial" w:cs="Arial"/>
                <w:b/>
                <w:color w:val="FFFFFF" w:themeColor="background1"/>
              </w:rPr>
              <w:t>Registration / Accreditation with other regulators</w:t>
            </w:r>
          </w:p>
        </w:tc>
      </w:tr>
    </w:tbl>
    <w:p w14:paraId="48D5F27E" w14:textId="61D70D01" w:rsidR="009A4C04" w:rsidRPr="009A4C04" w:rsidRDefault="009A4C04" w:rsidP="009A4C04">
      <w:pPr>
        <w:pStyle w:val="aa"/>
        <w:numPr>
          <w:ilvl w:val="1"/>
          <w:numId w:val="1"/>
        </w:numPr>
        <w:spacing w:before="120" w:after="120" w:line="240" w:lineRule="auto"/>
        <w:ind w:left="426" w:hanging="426"/>
        <w:jc w:val="both"/>
        <w:rPr>
          <w:rFonts w:ascii="Arial" w:hAnsi="Arial" w:cs="Arial"/>
          <w:bCs/>
        </w:rPr>
      </w:pPr>
      <w:r>
        <w:rPr>
          <w:rFonts w:ascii="Arial" w:hAnsi="Arial" w:cs="Arial"/>
          <w:bCs/>
          <w:sz w:val="24"/>
          <w:szCs w:val="24"/>
          <w:lang w:val="en-US"/>
        </w:rPr>
        <w:t xml:space="preserve">Is the Registered Auditor registered / accredited with other Regulators in any jurisdiction? </w:t>
      </w:r>
    </w:p>
    <w:p w14:paraId="121AB7C8" w14:textId="68146231" w:rsidR="009A4C04" w:rsidRDefault="009A4C04" w:rsidP="009A4C04">
      <w:pPr>
        <w:pStyle w:val="aa"/>
        <w:spacing w:before="120" w:after="120" w:line="240" w:lineRule="auto"/>
        <w:ind w:left="426"/>
        <w:jc w:val="both"/>
        <w:rPr>
          <w:rFonts w:ascii="Arial" w:hAnsi="Arial" w:cs="Arial"/>
          <w:bCs/>
        </w:rPr>
      </w:pPr>
    </w:p>
    <w:tbl>
      <w:tblPr>
        <w:tblStyle w:val="ab"/>
        <w:tblW w:w="0" w:type="auto"/>
        <w:tblInd w:w="-5" w:type="dxa"/>
        <w:tblLook w:val="04A0" w:firstRow="1" w:lastRow="0" w:firstColumn="1" w:lastColumn="0" w:noHBand="0" w:noVBand="1"/>
      </w:tblPr>
      <w:tblGrid>
        <w:gridCol w:w="839"/>
        <w:gridCol w:w="730"/>
        <w:gridCol w:w="576"/>
        <w:gridCol w:w="704"/>
      </w:tblGrid>
      <w:tr w:rsidR="009A4C04" w14:paraId="0C5987CF" w14:textId="77777777" w:rsidTr="00512DA4">
        <w:trPr>
          <w:trHeight w:val="338"/>
        </w:trPr>
        <w:tc>
          <w:tcPr>
            <w:tcW w:w="839" w:type="dxa"/>
          </w:tcPr>
          <w:p w14:paraId="5829AA0D" w14:textId="77777777" w:rsidR="009A4C04" w:rsidRDefault="009A4C04" w:rsidP="00512DA4">
            <w:pPr>
              <w:spacing w:before="120" w:after="120"/>
              <w:jc w:val="both"/>
              <w:rPr>
                <w:rFonts w:ascii="Arial" w:hAnsi="Arial" w:cs="Arial"/>
                <w:bCs/>
              </w:rPr>
            </w:pPr>
            <w:r>
              <w:rPr>
                <w:rFonts w:ascii="Arial" w:hAnsi="Arial" w:cs="Arial"/>
                <w:bCs/>
              </w:rPr>
              <w:t>YES</w:t>
            </w:r>
          </w:p>
        </w:tc>
        <w:tc>
          <w:tcPr>
            <w:tcW w:w="730" w:type="dxa"/>
          </w:tcPr>
          <w:p w14:paraId="516DA770" w14:textId="77777777" w:rsidR="009A4C04" w:rsidRDefault="009A4C04" w:rsidP="00512DA4">
            <w:pPr>
              <w:spacing w:before="120" w:after="120"/>
              <w:jc w:val="both"/>
              <w:rPr>
                <w:rFonts w:ascii="Arial" w:hAnsi="Arial" w:cs="Arial"/>
                <w:bCs/>
              </w:rPr>
            </w:pPr>
          </w:p>
        </w:tc>
        <w:tc>
          <w:tcPr>
            <w:tcW w:w="576" w:type="dxa"/>
          </w:tcPr>
          <w:p w14:paraId="76BD510C" w14:textId="77777777" w:rsidR="009A4C04" w:rsidRDefault="009A4C04" w:rsidP="00512DA4">
            <w:pPr>
              <w:spacing w:before="120" w:after="120"/>
              <w:jc w:val="both"/>
              <w:rPr>
                <w:rFonts w:ascii="Arial" w:hAnsi="Arial" w:cs="Arial"/>
                <w:bCs/>
              </w:rPr>
            </w:pPr>
            <w:r>
              <w:rPr>
                <w:rFonts w:ascii="Arial" w:hAnsi="Arial" w:cs="Arial"/>
                <w:bCs/>
              </w:rPr>
              <w:t>NO</w:t>
            </w:r>
          </w:p>
        </w:tc>
        <w:tc>
          <w:tcPr>
            <w:tcW w:w="704" w:type="dxa"/>
          </w:tcPr>
          <w:p w14:paraId="57DB1FA3" w14:textId="77777777" w:rsidR="009A4C04" w:rsidRDefault="009A4C04" w:rsidP="00512DA4">
            <w:pPr>
              <w:spacing w:before="120" w:after="120"/>
              <w:jc w:val="both"/>
              <w:rPr>
                <w:rFonts w:ascii="Arial" w:hAnsi="Arial" w:cs="Arial"/>
                <w:bCs/>
              </w:rPr>
            </w:pPr>
          </w:p>
        </w:tc>
      </w:tr>
    </w:tbl>
    <w:p w14:paraId="7107ED5B" w14:textId="61E407CF" w:rsidR="009A4C04" w:rsidRDefault="009A4C04" w:rsidP="009A4C04">
      <w:pPr>
        <w:pStyle w:val="aa"/>
        <w:spacing w:before="120" w:after="120" w:line="240" w:lineRule="auto"/>
        <w:ind w:left="426"/>
        <w:jc w:val="both"/>
        <w:rPr>
          <w:rFonts w:ascii="Arial" w:hAnsi="Arial" w:cs="Arial"/>
          <w:bCs/>
        </w:rPr>
      </w:pPr>
    </w:p>
    <w:tbl>
      <w:tblPr>
        <w:tblStyle w:val="ab"/>
        <w:tblW w:w="0" w:type="auto"/>
        <w:tblInd w:w="0" w:type="dxa"/>
        <w:tblLook w:val="04A0" w:firstRow="1" w:lastRow="0" w:firstColumn="1" w:lastColumn="0" w:noHBand="0" w:noVBand="1"/>
      </w:tblPr>
      <w:tblGrid>
        <w:gridCol w:w="2336"/>
        <w:gridCol w:w="2336"/>
        <w:gridCol w:w="2336"/>
        <w:gridCol w:w="2337"/>
      </w:tblGrid>
      <w:tr w:rsidR="009A4C04" w:rsidRPr="003811B2" w14:paraId="3241B8D7" w14:textId="77777777" w:rsidTr="00FA5B7D">
        <w:tc>
          <w:tcPr>
            <w:tcW w:w="9345" w:type="dxa"/>
            <w:gridSpan w:val="4"/>
            <w:shd w:val="clear" w:color="auto" w:fill="E7E6E6" w:themeFill="background2"/>
          </w:tcPr>
          <w:p w14:paraId="6CB9E2E1" w14:textId="77777777" w:rsidR="009A4C04" w:rsidRPr="007E252C" w:rsidRDefault="009A4C04" w:rsidP="00512DA4">
            <w:pPr>
              <w:spacing w:before="120" w:after="120"/>
              <w:rPr>
                <w:rFonts w:ascii="Arial" w:hAnsi="Arial" w:cs="Arial"/>
                <w:b/>
              </w:rPr>
            </w:pPr>
            <w:r w:rsidRPr="007E252C">
              <w:rPr>
                <w:rFonts w:ascii="Arial" w:hAnsi="Arial" w:cs="Arial"/>
                <w:b/>
              </w:rPr>
              <w:t>If Yes, please provide details</w:t>
            </w:r>
          </w:p>
        </w:tc>
      </w:tr>
      <w:tr w:rsidR="009A4C04" w:rsidRPr="007E252C" w14:paraId="5F779F54" w14:textId="77777777" w:rsidTr="00512DA4">
        <w:tc>
          <w:tcPr>
            <w:tcW w:w="2336" w:type="dxa"/>
          </w:tcPr>
          <w:p w14:paraId="1E5CE78D" w14:textId="2B4CF1A0" w:rsidR="009A4C04" w:rsidRPr="007E252C" w:rsidRDefault="009A4C04" w:rsidP="00512DA4">
            <w:pPr>
              <w:spacing w:before="120" w:after="120"/>
              <w:rPr>
                <w:rFonts w:ascii="Arial" w:hAnsi="Arial" w:cs="Arial"/>
                <w:b/>
              </w:rPr>
            </w:pPr>
            <w:r w:rsidRPr="007E252C">
              <w:rPr>
                <w:rFonts w:ascii="Arial" w:hAnsi="Arial" w:cs="Arial"/>
                <w:b/>
              </w:rPr>
              <w:t>Date</w:t>
            </w:r>
            <w:r>
              <w:rPr>
                <w:rFonts w:ascii="Arial" w:hAnsi="Arial" w:cs="Arial"/>
                <w:b/>
              </w:rPr>
              <w:t xml:space="preserve"> of Registration / Accreditation</w:t>
            </w:r>
          </w:p>
        </w:tc>
        <w:tc>
          <w:tcPr>
            <w:tcW w:w="2336" w:type="dxa"/>
          </w:tcPr>
          <w:p w14:paraId="6D2BBEB9" w14:textId="1AEB2F58" w:rsidR="009A4C04" w:rsidRPr="007E252C" w:rsidRDefault="009A4C04" w:rsidP="00512DA4">
            <w:pPr>
              <w:spacing w:before="120" w:after="120"/>
              <w:rPr>
                <w:rFonts w:ascii="Arial" w:hAnsi="Arial" w:cs="Arial"/>
                <w:b/>
              </w:rPr>
            </w:pPr>
            <w:r>
              <w:rPr>
                <w:rFonts w:ascii="Arial" w:hAnsi="Arial" w:cs="Arial"/>
                <w:b/>
              </w:rPr>
              <w:t>Jurisdiction</w:t>
            </w:r>
          </w:p>
        </w:tc>
        <w:tc>
          <w:tcPr>
            <w:tcW w:w="2336" w:type="dxa"/>
          </w:tcPr>
          <w:p w14:paraId="4240A961" w14:textId="7636F19F" w:rsidR="009A4C04" w:rsidRPr="007E252C" w:rsidRDefault="009A4C04" w:rsidP="00512DA4">
            <w:pPr>
              <w:spacing w:before="120" w:after="120"/>
              <w:rPr>
                <w:rFonts w:ascii="Arial" w:hAnsi="Arial" w:cs="Arial"/>
                <w:b/>
              </w:rPr>
            </w:pPr>
            <w:r>
              <w:rPr>
                <w:rFonts w:ascii="Arial" w:hAnsi="Arial" w:cs="Arial"/>
                <w:b/>
              </w:rPr>
              <w:t>Regulator</w:t>
            </w:r>
          </w:p>
        </w:tc>
        <w:tc>
          <w:tcPr>
            <w:tcW w:w="2337" w:type="dxa"/>
          </w:tcPr>
          <w:p w14:paraId="45AED6EA" w14:textId="3F1A584A" w:rsidR="009A4C04" w:rsidRPr="007E252C" w:rsidRDefault="009A4C04" w:rsidP="00512DA4">
            <w:pPr>
              <w:spacing w:before="120" w:after="120"/>
              <w:rPr>
                <w:rFonts w:ascii="Arial" w:hAnsi="Arial" w:cs="Arial"/>
                <w:b/>
              </w:rPr>
            </w:pPr>
            <w:r>
              <w:rPr>
                <w:rFonts w:ascii="Arial" w:hAnsi="Arial" w:cs="Arial"/>
                <w:b/>
              </w:rPr>
              <w:t>Purpose of registration / accreditation</w:t>
            </w:r>
          </w:p>
        </w:tc>
      </w:tr>
      <w:tr w:rsidR="009A4C04" w14:paraId="10E570C9" w14:textId="77777777" w:rsidTr="00512DA4">
        <w:tc>
          <w:tcPr>
            <w:tcW w:w="2336" w:type="dxa"/>
          </w:tcPr>
          <w:p w14:paraId="0B284EEF" w14:textId="77777777" w:rsidR="009A4C04" w:rsidRDefault="009A4C04" w:rsidP="00512DA4">
            <w:pPr>
              <w:spacing w:before="120" w:after="120"/>
              <w:rPr>
                <w:rFonts w:ascii="Arial" w:hAnsi="Arial" w:cs="Arial"/>
                <w:bCs/>
              </w:rPr>
            </w:pPr>
          </w:p>
        </w:tc>
        <w:tc>
          <w:tcPr>
            <w:tcW w:w="2336" w:type="dxa"/>
          </w:tcPr>
          <w:p w14:paraId="2468CC24" w14:textId="77777777" w:rsidR="009A4C04" w:rsidRDefault="009A4C04" w:rsidP="00512DA4">
            <w:pPr>
              <w:spacing w:before="120" w:after="120"/>
              <w:rPr>
                <w:rFonts w:ascii="Arial" w:hAnsi="Arial" w:cs="Arial"/>
                <w:bCs/>
              </w:rPr>
            </w:pPr>
          </w:p>
        </w:tc>
        <w:tc>
          <w:tcPr>
            <w:tcW w:w="2336" w:type="dxa"/>
          </w:tcPr>
          <w:p w14:paraId="636C4616" w14:textId="77777777" w:rsidR="009A4C04" w:rsidRDefault="009A4C04" w:rsidP="00512DA4">
            <w:pPr>
              <w:spacing w:before="120" w:after="120"/>
              <w:rPr>
                <w:rFonts w:ascii="Arial" w:hAnsi="Arial" w:cs="Arial"/>
                <w:bCs/>
              </w:rPr>
            </w:pPr>
          </w:p>
        </w:tc>
        <w:tc>
          <w:tcPr>
            <w:tcW w:w="2337" w:type="dxa"/>
          </w:tcPr>
          <w:p w14:paraId="4BC99EFF" w14:textId="77777777" w:rsidR="009A4C04" w:rsidRDefault="009A4C04" w:rsidP="00512DA4">
            <w:pPr>
              <w:spacing w:before="120" w:after="120"/>
              <w:rPr>
                <w:rFonts w:ascii="Arial" w:hAnsi="Arial" w:cs="Arial"/>
                <w:bCs/>
              </w:rPr>
            </w:pPr>
          </w:p>
        </w:tc>
      </w:tr>
    </w:tbl>
    <w:p w14:paraId="040C738F" w14:textId="77777777" w:rsidR="009A4C04" w:rsidRDefault="009A4C04" w:rsidP="009A4C04">
      <w:pPr>
        <w:pStyle w:val="aa"/>
        <w:spacing w:before="120" w:after="120" w:line="240" w:lineRule="auto"/>
        <w:ind w:left="426"/>
        <w:jc w:val="both"/>
        <w:rPr>
          <w:rFonts w:ascii="Arial" w:hAnsi="Arial" w:cs="Arial"/>
          <w:bCs/>
        </w:rPr>
      </w:pPr>
    </w:p>
    <w:p w14:paraId="145A63CC" w14:textId="77777777" w:rsidR="009A4C04" w:rsidRDefault="009A4C04" w:rsidP="009A4C04">
      <w:pPr>
        <w:spacing w:before="120" w:after="120" w:line="240" w:lineRule="auto"/>
        <w:jc w:val="both"/>
        <w:rPr>
          <w:rFonts w:ascii="Arial" w:hAnsi="Arial" w:cs="Arial"/>
          <w:bCs/>
          <w:sz w:val="24"/>
          <w:szCs w:val="24"/>
          <w:lang w:val="en-US"/>
        </w:rPr>
      </w:pPr>
    </w:p>
    <w:p w14:paraId="7B55CA93" w14:textId="77777777" w:rsidR="009A4C04" w:rsidRDefault="009A4C04" w:rsidP="009A4C04">
      <w:pPr>
        <w:spacing w:before="120" w:after="120" w:line="240" w:lineRule="auto"/>
        <w:jc w:val="both"/>
        <w:rPr>
          <w:rFonts w:ascii="Arial" w:hAnsi="Arial" w:cs="Arial"/>
          <w:bCs/>
          <w:sz w:val="24"/>
          <w:szCs w:val="24"/>
          <w:lang w:val="en-US"/>
        </w:rPr>
      </w:pPr>
    </w:p>
    <w:p w14:paraId="4A1D7EC7" w14:textId="6AB34B1F" w:rsidR="009A4C04" w:rsidRPr="009A4C04" w:rsidRDefault="009A4C04" w:rsidP="009A4C04">
      <w:pPr>
        <w:spacing w:before="120" w:after="120" w:line="240" w:lineRule="auto"/>
        <w:jc w:val="both"/>
        <w:rPr>
          <w:rFonts w:ascii="Arial" w:hAnsi="Arial" w:cs="Arial"/>
          <w:bCs/>
          <w:sz w:val="24"/>
          <w:szCs w:val="24"/>
          <w:lang w:val="en-US"/>
        </w:rPr>
      </w:pPr>
      <w:r w:rsidRPr="009A4C04">
        <w:rPr>
          <w:rFonts w:ascii="Arial" w:hAnsi="Arial" w:cs="Arial"/>
          <w:bCs/>
          <w:sz w:val="24"/>
          <w:szCs w:val="24"/>
          <w:lang w:val="en-US"/>
        </w:rPr>
        <w:t xml:space="preserve">7.2 Have any of the above-mentioned Regulators visited the Registered Auditor, or contacted it for any information, during the Period covered by this form? </w:t>
      </w:r>
    </w:p>
    <w:tbl>
      <w:tblPr>
        <w:tblStyle w:val="ab"/>
        <w:tblW w:w="0" w:type="auto"/>
        <w:tblInd w:w="-5" w:type="dxa"/>
        <w:tblLook w:val="04A0" w:firstRow="1" w:lastRow="0" w:firstColumn="1" w:lastColumn="0" w:noHBand="0" w:noVBand="1"/>
      </w:tblPr>
      <w:tblGrid>
        <w:gridCol w:w="839"/>
        <w:gridCol w:w="730"/>
        <w:gridCol w:w="576"/>
        <w:gridCol w:w="704"/>
      </w:tblGrid>
      <w:tr w:rsidR="009A4C04" w14:paraId="6CCEC3B7" w14:textId="77777777" w:rsidTr="00512DA4">
        <w:trPr>
          <w:trHeight w:val="338"/>
        </w:trPr>
        <w:tc>
          <w:tcPr>
            <w:tcW w:w="839" w:type="dxa"/>
          </w:tcPr>
          <w:p w14:paraId="2549578D" w14:textId="77777777" w:rsidR="009A4C04" w:rsidRDefault="009A4C04" w:rsidP="00512DA4">
            <w:pPr>
              <w:spacing w:before="120" w:after="120"/>
              <w:jc w:val="both"/>
              <w:rPr>
                <w:rFonts w:ascii="Arial" w:hAnsi="Arial" w:cs="Arial"/>
                <w:bCs/>
              </w:rPr>
            </w:pPr>
            <w:r>
              <w:rPr>
                <w:rFonts w:ascii="Arial" w:hAnsi="Arial" w:cs="Arial"/>
                <w:bCs/>
              </w:rPr>
              <w:t>YES</w:t>
            </w:r>
          </w:p>
        </w:tc>
        <w:tc>
          <w:tcPr>
            <w:tcW w:w="730" w:type="dxa"/>
          </w:tcPr>
          <w:p w14:paraId="09B0704D" w14:textId="77777777" w:rsidR="009A4C04" w:rsidRDefault="009A4C04" w:rsidP="00512DA4">
            <w:pPr>
              <w:spacing w:before="120" w:after="120"/>
              <w:jc w:val="both"/>
              <w:rPr>
                <w:rFonts w:ascii="Arial" w:hAnsi="Arial" w:cs="Arial"/>
                <w:bCs/>
              </w:rPr>
            </w:pPr>
          </w:p>
        </w:tc>
        <w:tc>
          <w:tcPr>
            <w:tcW w:w="576" w:type="dxa"/>
          </w:tcPr>
          <w:p w14:paraId="50D0F6AA" w14:textId="77777777" w:rsidR="009A4C04" w:rsidRDefault="009A4C04" w:rsidP="00512DA4">
            <w:pPr>
              <w:spacing w:before="120" w:after="120"/>
              <w:jc w:val="both"/>
              <w:rPr>
                <w:rFonts w:ascii="Arial" w:hAnsi="Arial" w:cs="Arial"/>
                <w:bCs/>
              </w:rPr>
            </w:pPr>
            <w:r>
              <w:rPr>
                <w:rFonts w:ascii="Arial" w:hAnsi="Arial" w:cs="Arial"/>
                <w:bCs/>
              </w:rPr>
              <w:t>NO</w:t>
            </w:r>
          </w:p>
        </w:tc>
        <w:tc>
          <w:tcPr>
            <w:tcW w:w="704" w:type="dxa"/>
          </w:tcPr>
          <w:p w14:paraId="7B93B68A" w14:textId="77777777" w:rsidR="009A4C04" w:rsidRDefault="009A4C04" w:rsidP="00512DA4">
            <w:pPr>
              <w:spacing w:before="120" w:after="120"/>
              <w:jc w:val="both"/>
              <w:rPr>
                <w:rFonts w:ascii="Arial" w:hAnsi="Arial" w:cs="Arial"/>
                <w:bCs/>
              </w:rPr>
            </w:pPr>
          </w:p>
        </w:tc>
      </w:tr>
    </w:tbl>
    <w:p w14:paraId="4B397224" w14:textId="2058A0C5" w:rsidR="009A4C04" w:rsidRDefault="009A4C04" w:rsidP="009A4C04">
      <w:pPr>
        <w:pStyle w:val="aa"/>
        <w:spacing w:before="120" w:after="120" w:line="240" w:lineRule="auto"/>
        <w:ind w:left="426"/>
        <w:jc w:val="both"/>
        <w:rPr>
          <w:rFonts w:ascii="Arial" w:hAnsi="Arial" w:cs="Arial"/>
          <w:bCs/>
        </w:rPr>
      </w:pPr>
    </w:p>
    <w:tbl>
      <w:tblPr>
        <w:tblStyle w:val="ab"/>
        <w:tblW w:w="0" w:type="auto"/>
        <w:tblInd w:w="-5" w:type="dxa"/>
        <w:tblLook w:val="04A0" w:firstRow="1" w:lastRow="0" w:firstColumn="1" w:lastColumn="0" w:noHBand="0" w:noVBand="1"/>
      </w:tblPr>
      <w:tblGrid>
        <w:gridCol w:w="1843"/>
        <w:gridCol w:w="2552"/>
        <w:gridCol w:w="4955"/>
      </w:tblGrid>
      <w:tr w:rsidR="009A4C04" w:rsidRPr="003811B2" w14:paraId="2499E673" w14:textId="77777777" w:rsidTr="00FA5B7D">
        <w:tc>
          <w:tcPr>
            <w:tcW w:w="9350" w:type="dxa"/>
            <w:gridSpan w:val="3"/>
            <w:shd w:val="clear" w:color="auto" w:fill="E7E6E6" w:themeFill="background2"/>
          </w:tcPr>
          <w:p w14:paraId="4285DDC7" w14:textId="77777777" w:rsidR="009A4C04" w:rsidRPr="007E252C" w:rsidRDefault="009A4C04" w:rsidP="00512DA4">
            <w:pPr>
              <w:pStyle w:val="aa"/>
              <w:spacing w:before="120" w:after="120" w:line="240" w:lineRule="auto"/>
              <w:ind w:left="0"/>
              <w:rPr>
                <w:rFonts w:ascii="Arial" w:hAnsi="Arial" w:cs="Arial"/>
                <w:b/>
                <w:lang w:val="en-US"/>
              </w:rPr>
            </w:pPr>
            <w:r w:rsidRPr="007E252C">
              <w:rPr>
                <w:rFonts w:ascii="Arial" w:hAnsi="Arial" w:cs="Arial"/>
                <w:b/>
                <w:lang w:val="en-US"/>
              </w:rPr>
              <w:t>If yes, please provide details</w:t>
            </w:r>
          </w:p>
        </w:tc>
      </w:tr>
      <w:tr w:rsidR="009A4C04" w:rsidRPr="007E252C" w14:paraId="20B9A3E5" w14:textId="77777777" w:rsidTr="009A4C04">
        <w:tc>
          <w:tcPr>
            <w:tcW w:w="1843" w:type="dxa"/>
          </w:tcPr>
          <w:p w14:paraId="3F2A845F" w14:textId="056F5275" w:rsidR="009A4C04" w:rsidRPr="007E252C" w:rsidRDefault="009A4C04" w:rsidP="00512DA4">
            <w:pPr>
              <w:pStyle w:val="aa"/>
              <w:spacing w:before="120" w:after="120" w:line="240" w:lineRule="auto"/>
              <w:ind w:left="0"/>
              <w:rPr>
                <w:rFonts w:ascii="Arial" w:hAnsi="Arial" w:cs="Arial"/>
                <w:b/>
                <w:lang w:val="en-US"/>
              </w:rPr>
            </w:pPr>
            <w:r>
              <w:rPr>
                <w:rFonts w:ascii="Arial" w:hAnsi="Arial" w:cs="Arial"/>
                <w:b/>
                <w:lang w:val="en-US"/>
              </w:rPr>
              <w:t>Regulator</w:t>
            </w:r>
          </w:p>
          <w:p w14:paraId="5D250BFF" w14:textId="77777777" w:rsidR="009A4C04" w:rsidRPr="007E252C" w:rsidRDefault="009A4C04" w:rsidP="00512DA4">
            <w:pPr>
              <w:pStyle w:val="aa"/>
              <w:spacing w:before="120" w:after="120" w:line="240" w:lineRule="auto"/>
              <w:ind w:left="0"/>
              <w:rPr>
                <w:rFonts w:ascii="Arial" w:hAnsi="Arial" w:cs="Arial"/>
                <w:b/>
                <w:lang w:val="en-US"/>
              </w:rPr>
            </w:pPr>
          </w:p>
        </w:tc>
        <w:tc>
          <w:tcPr>
            <w:tcW w:w="2552" w:type="dxa"/>
          </w:tcPr>
          <w:p w14:paraId="714A2D85" w14:textId="791395BB" w:rsidR="009A4C04" w:rsidRPr="007E252C" w:rsidRDefault="009A4C04" w:rsidP="00512DA4">
            <w:pPr>
              <w:pStyle w:val="aa"/>
              <w:spacing w:before="120" w:after="120" w:line="240" w:lineRule="auto"/>
              <w:ind w:left="0"/>
              <w:rPr>
                <w:rFonts w:ascii="Arial" w:hAnsi="Arial" w:cs="Arial"/>
                <w:b/>
                <w:lang w:val="en-US"/>
              </w:rPr>
            </w:pPr>
            <w:r>
              <w:rPr>
                <w:rFonts w:ascii="Arial" w:hAnsi="Arial" w:cs="Arial"/>
                <w:b/>
                <w:lang w:val="en-US"/>
              </w:rPr>
              <w:t>Date of the visit / contact</w:t>
            </w:r>
          </w:p>
        </w:tc>
        <w:tc>
          <w:tcPr>
            <w:tcW w:w="4955" w:type="dxa"/>
          </w:tcPr>
          <w:p w14:paraId="45C13922" w14:textId="4A942C69" w:rsidR="009A4C04" w:rsidRPr="007E252C" w:rsidRDefault="009A4C04" w:rsidP="00512DA4">
            <w:pPr>
              <w:pStyle w:val="aa"/>
              <w:spacing w:before="120" w:after="120" w:line="240" w:lineRule="auto"/>
              <w:ind w:left="0"/>
              <w:rPr>
                <w:rFonts w:ascii="Arial" w:hAnsi="Arial" w:cs="Arial"/>
                <w:b/>
                <w:lang w:val="en-US"/>
              </w:rPr>
            </w:pPr>
            <w:r>
              <w:rPr>
                <w:rFonts w:ascii="Arial" w:hAnsi="Arial" w:cs="Arial"/>
                <w:b/>
                <w:lang w:val="en-US"/>
              </w:rPr>
              <w:t>Details</w:t>
            </w:r>
          </w:p>
        </w:tc>
      </w:tr>
      <w:tr w:rsidR="009A4C04" w14:paraId="7D258076" w14:textId="77777777" w:rsidTr="009A4C04">
        <w:tc>
          <w:tcPr>
            <w:tcW w:w="1843" w:type="dxa"/>
          </w:tcPr>
          <w:p w14:paraId="0CD15A2B" w14:textId="77777777" w:rsidR="009A4C04" w:rsidRDefault="009A4C04" w:rsidP="00512DA4">
            <w:pPr>
              <w:pStyle w:val="aa"/>
              <w:spacing w:before="120" w:after="120" w:line="240" w:lineRule="auto"/>
              <w:ind w:left="0"/>
              <w:rPr>
                <w:rFonts w:ascii="Arial" w:hAnsi="Arial" w:cs="Arial"/>
                <w:bCs/>
                <w:lang w:val="en-US"/>
              </w:rPr>
            </w:pPr>
          </w:p>
        </w:tc>
        <w:tc>
          <w:tcPr>
            <w:tcW w:w="2552" w:type="dxa"/>
          </w:tcPr>
          <w:p w14:paraId="567CCC28" w14:textId="77777777" w:rsidR="009A4C04" w:rsidRDefault="009A4C04" w:rsidP="00512DA4">
            <w:pPr>
              <w:pStyle w:val="aa"/>
              <w:spacing w:before="120" w:after="120" w:line="240" w:lineRule="auto"/>
              <w:ind w:left="0"/>
              <w:rPr>
                <w:rFonts w:ascii="Arial" w:hAnsi="Arial" w:cs="Arial"/>
                <w:bCs/>
                <w:lang w:val="en-US"/>
              </w:rPr>
            </w:pPr>
          </w:p>
        </w:tc>
        <w:tc>
          <w:tcPr>
            <w:tcW w:w="4955" w:type="dxa"/>
          </w:tcPr>
          <w:p w14:paraId="0CB0FEA4" w14:textId="77777777" w:rsidR="009A4C04" w:rsidRDefault="009A4C04" w:rsidP="00512DA4">
            <w:pPr>
              <w:pStyle w:val="aa"/>
              <w:spacing w:before="120" w:after="120" w:line="240" w:lineRule="auto"/>
              <w:ind w:left="0"/>
              <w:rPr>
                <w:rFonts w:ascii="Arial" w:hAnsi="Arial" w:cs="Arial"/>
                <w:bCs/>
                <w:lang w:val="en-US"/>
              </w:rPr>
            </w:pPr>
          </w:p>
        </w:tc>
      </w:tr>
    </w:tbl>
    <w:p w14:paraId="1B5E9632" w14:textId="16B4C512" w:rsidR="009A4C04" w:rsidRPr="009A4C04" w:rsidRDefault="009A4C04" w:rsidP="009A4C04">
      <w:pPr>
        <w:spacing w:before="120" w:after="120" w:line="240" w:lineRule="auto"/>
        <w:jc w:val="both"/>
        <w:rPr>
          <w:rFonts w:ascii="Arial" w:hAnsi="Arial" w:cs="Arial"/>
          <w:bCs/>
        </w:rPr>
      </w:pPr>
    </w:p>
    <w:p w14:paraId="2FF91344" w14:textId="77777777" w:rsidR="009A4C04" w:rsidRPr="009A4C04" w:rsidRDefault="009A4C04" w:rsidP="009A4C04">
      <w:pPr>
        <w:pStyle w:val="aa"/>
        <w:spacing w:before="120" w:after="120" w:line="240" w:lineRule="auto"/>
        <w:ind w:left="426"/>
        <w:jc w:val="both"/>
        <w:rPr>
          <w:rFonts w:ascii="Arial" w:hAnsi="Arial" w:cs="Arial"/>
          <w:bCs/>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2F7364" w:rsidRPr="000175FD" w14:paraId="63B882E5" w14:textId="77777777" w:rsidTr="00512DA4">
        <w:trPr>
          <w:trHeight w:val="570"/>
        </w:trPr>
        <w:tc>
          <w:tcPr>
            <w:tcW w:w="9241" w:type="dxa"/>
            <w:shd w:val="clear" w:color="auto" w:fill="1F4E79" w:themeFill="accent5" w:themeFillShade="80"/>
            <w:vAlign w:val="center"/>
            <w:hideMark/>
          </w:tcPr>
          <w:p w14:paraId="4590EBF2" w14:textId="48D66AF9" w:rsidR="002F7364" w:rsidRPr="00AF6DBC" w:rsidRDefault="009A4C04" w:rsidP="002F7364">
            <w:pPr>
              <w:pStyle w:val="aa"/>
              <w:numPr>
                <w:ilvl w:val="0"/>
                <w:numId w:val="1"/>
              </w:numPr>
              <w:spacing w:after="0" w:line="240" w:lineRule="auto"/>
              <w:jc w:val="center"/>
              <w:rPr>
                <w:rFonts w:ascii="Arial" w:hAnsi="Arial" w:cs="Arial"/>
                <w:b/>
                <w:color w:val="FFFFFF" w:themeColor="background1"/>
              </w:rPr>
            </w:pPr>
            <w:r>
              <w:rPr>
                <w:rFonts w:ascii="Arial" w:hAnsi="Arial" w:cs="Arial"/>
                <w:b/>
                <w:color w:val="FFFFFF" w:themeColor="background1"/>
              </w:rPr>
              <w:t>Disciplinary / Legal Actions / Complaints</w:t>
            </w:r>
          </w:p>
        </w:tc>
      </w:tr>
    </w:tbl>
    <w:p w14:paraId="20B211CC" w14:textId="4C1B9A78" w:rsidR="00466007" w:rsidRDefault="001F7097" w:rsidP="009A4C04">
      <w:pPr>
        <w:pStyle w:val="aa"/>
        <w:numPr>
          <w:ilvl w:val="1"/>
          <w:numId w:val="1"/>
        </w:numPr>
        <w:spacing w:before="120" w:after="120" w:line="240" w:lineRule="auto"/>
        <w:ind w:left="426" w:hanging="426"/>
        <w:jc w:val="both"/>
        <w:rPr>
          <w:rFonts w:ascii="Arial" w:hAnsi="Arial" w:cs="Arial"/>
          <w:bCs/>
          <w:sz w:val="24"/>
          <w:szCs w:val="24"/>
        </w:rPr>
      </w:pPr>
      <w:r w:rsidRPr="009A4C04">
        <w:rPr>
          <w:rFonts w:ascii="Arial" w:hAnsi="Arial" w:cs="Arial"/>
          <w:bCs/>
          <w:sz w:val="24"/>
          <w:szCs w:val="24"/>
        </w:rPr>
        <w:t>Have</w:t>
      </w:r>
      <w:r w:rsidR="009A4C04" w:rsidRPr="009A4C04">
        <w:rPr>
          <w:rFonts w:ascii="Arial" w:hAnsi="Arial" w:cs="Arial"/>
          <w:bCs/>
          <w:sz w:val="24"/>
          <w:szCs w:val="24"/>
        </w:rPr>
        <w:t xml:space="preserve"> any disciplinary / legal actions been taken or complaints received against the Registered Auditor or any Audit Principal during the Period covered by this form? </w:t>
      </w:r>
    </w:p>
    <w:tbl>
      <w:tblPr>
        <w:tblStyle w:val="ab"/>
        <w:tblW w:w="0" w:type="auto"/>
        <w:tblInd w:w="-5" w:type="dxa"/>
        <w:tblLook w:val="04A0" w:firstRow="1" w:lastRow="0" w:firstColumn="1" w:lastColumn="0" w:noHBand="0" w:noVBand="1"/>
      </w:tblPr>
      <w:tblGrid>
        <w:gridCol w:w="839"/>
        <w:gridCol w:w="730"/>
        <w:gridCol w:w="576"/>
        <w:gridCol w:w="704"/>
      </w:tblGrid>
      <w:tr w:rsidR="009A4C04" w14:paraId="42F9397D" w14:textId="77777777" w:rsidTr="00512DA4">
        <w:trPr>
          <w:trHeight w:val="338"/>
        </w:trPr>
        <w:tc>
          <w:tcPr>
            <w:tcW w:w="839" w:type="dxa"/>
          </w:tcPr>
          <w:p w14:paraId="73ACEF34" w14:textId="77777777" w:rsidR="009A4C04" w:rsidRDefault="009A4C04" w:rsidP="00512DA4">
            <w:pPr>
              <w:spacing w:before="120" w:after="120"/>
              <w:jc w:val="both"/>
              <w:rPr>
                <w:rFonts w:ascii="Arial" w:hAnsi="Arial" w:cs="Arial"/>
                <w:bCs/>
              </w:rPr>
            </w:pPr>
            <w:r>
              <w:rPr>
                <w:rFonts w:ascii="Arial" w:hAnsi="Arial" w:cs="Arial"/>
                <w:bCs/>
              </w:rPr>
              <w:t>YES</w:t>
            </w:r>
          </w:p>
        </w:tc>
        <w:tc>
          <w:tcPr>
            <w:tcW w:w="730" w:type="dxa"/>
          </w:tcPr>
          <w:p w14:paraId="4C61915B" w14:textId="77777777" w:rsidR="009A4C04" w:rsidRDefault="009A4C04" w:rsidP="00512DA4">
            <w:pPr>
              <w:spacing w:before="120" w:after="120"/>
              <w:jc w:val="both"/>
              <w:rPr>
                <w:rFonts w:ascii="Arial" w:hAnsi="Arial" w:cs="Arial"/>
                <w:bCs/>
              </w:rPr>
            </w:pPr>
          </w:p>
        </w:tc>
        <w:tc>
          <w:tcPr>
            <w:tcW w:w="576" w:type="dxa"/>
          </w:tcPr>
          <w:p w14:paraId="56122673" w14:textId="77777777" w:rsidR="009A4C04" w:rsidRDefault="009A4C04" w:rsidP="00512DA4">
            <w:pPr>
              <w:spacing w:before="120" w:after="120"/>
              <w:jc w:val="both"/>
              <w:rPr>
                <w:rFonts w:ascii="Arial" w:hAnsi="Arial" w:cs="Arial"/>
                <w:bCs/>
              </w:rPr>
            </w:pPr>
            <w:r>
              <w:rPr>
                <w:rFonts w:ascii="Arial" w:hAnsi="Arial" w:cs="Arial"/>
                <w:bCs/>
              </w:rPr>
              <w:t>NO</w:t>
            </w:r>
          </w:p>
        </w:tc>
        <w:tc>
          <w:tcPr>
            <w:tcW w:w="704" w:type="dxa"/>
          </w:tcPr>
          <w:p w14:paraId="1159F42E" w14:textId="77777777" w:rsidR="009A4C04" w:rsidRDefault="009A4C04" w:rsidP="00512DA4">
            <w:pPr>
              <w:spacing w:before="120" w:after="120"/>
              <w:jc w:val="both"/>
              <w:rPr>
                <w:rFonts w:ascii="Arial" w:hAnsi="Arial" w:cs="Arial"/>
                <w:bCs/>
              </w:rPr>
            </w:pPr>
          </w:p>
        </w:tc>
      </w:tr>
    </w:tbl>
    <w:p w14:paraId="3E9A944C" w14:textId="77BEF4DA" w:rsidR="009A4C04" w:rsidRDefault="009A4C04" w:rsidP="009A4C04">
      <w:pPr>
        <w:pStyle w:val="aa"/>
        <w:spacing w:before="120" w:after="120" w:line="240" w:lineRule="auto"/>
        <w:ind w:left="426"/>
        <w:jc w:val="both"/>
        <w:rPr>
          <w:rFonts w:ascii="Arial" w:hAnsi="Arial" w:cs="Arial"/>
          <w:bCs/>
          <w:sz w:val="24"/>
          <w:szCs w:val="24"/>
        </w:rPr>
      </w:pPr>
    </w:p>
    <w:tbl>
      <w:tblPr>
        <w:tblStyle w:val="ab"/>
        <w:tblW w:w="0" w:type="auto"/>
        <w:tblInd w:w="-5" w:type="dxa"/>
        <w:tblLook w:val="04A0" w:firstRow="1" w:lastRow="0" w:firstColumn="1" w:lastColumn="0" w:noHBand="0" w:noVBand="1"/>
      </w:tblPr>
      <w:tblGrid>
        <w:gridCol w:w="1843"/>
        <w:gridCol w:w="1843"/>
        <w:gridCol w:w="1680"/>
        <w:gridCol w:w="1902"/>
        <w:gridCol w:w="2082"/>
      </w:tblGrid>
      <w:tr w:rsidR="009A4C04" w:rsidRPr="003811B2" w14:paraId="2B5A3021" w14:textId="77777777" w:rsidTr="00FA5B7D">
        <w:tc>
          <w:tcPr>
            <w:tcW w:w="9350" w:type="dxa"/>
            <w:gridSpan w:val="5"/>
            <w:shd w:val="clear" w:color="auto" w:fill="E7E6E6" w:themeFill="background2"/>
          </w:tcPr>
          <w:p w14:paraId="4E90FD81" w14:textId="77777777" w:rsidR="009A4C04" w:rsidRPr="007E252C" w:rsidRDefault="009A4C04" w:rsidP="00512DA4">
            <w:pPr>
              <w:pStyle w:val="aa"/>
              <w:spacing w:before="120" w:after="120" w:line="240" w:lineRule="auto"/>
              <w:ind w:left="0"/>
              <w:rPr>
                <w:rFonts w:ascii="Arial" w:hAnsi="Arial" w:cs="Arial"/>
                <w:b/>
                <w:lang w:val="en-US"/>
              </w:rPr>
            </w:pPr>
            <w:r w:rsidRPr="007E252C">
              <w:rPr>
                <w:rFonts w:ascii="Arial" w:hAnsi="Arial" w:cs="Arial"/>
                <w:b/>
                <w:lang w:val="en-US"/>
              </w:rPr>
              <w:t>If yes, please provide details</w:t>
            </w:r>
          </w:p>
        </w:tc>
      </w:tr>
      <w:tr w:rsidR="009A4C04" w:rsidRPr="007E252C" w14:paraId="2BBD4A26" w14:textId="115687A9" w:rsidTr="009A4C04">
        <w:tc>
          <w:tcPr>
            <w:tcW w:w="1843" w:type="dxa"/>
          </w:tcPr>
          <w:p w14:paraId="3DF53BE7" w14:textId="16718DFC" w:rsidR="009A4C04" w:rsidRPr="007E252C" w:rsidRDefault="009A4C04" w:rsidP="008B4B3F">
            <w:pPr>
              <w:pStyle w:val="aa"/>
              <w:spacing w:before="120" w:after="120" w:line="240" w:lineRule="auto"/>
              <w:ind w:left="0"/>
              <w:jc w:val="center"/>
              <w:rPr>
                <w:rFonts w:ascii="Arial" w:hAnsi="Arial" w:cs="Arial"/>
                <w:b/>
                <w:lang w:val="en-US"/>
              </w:rPr>
            </w:pPr>
            <w:r>
              <w:rPr>
                <w:rFonts w:ascii="Arial" w:hAnsi="Arial" w:cs="Arial"/>
                <w:b/>
                <w:lang w:val="en-US"/>
              </w:rPr>
              <w:t>Date of action / complaint</w:t>
            </w:r>
          </w:p>
          <w:p w14:paraId="0407E590" w14:textId="77777777" w:rsidR="009A4C04" w:rsidRPr="007E252C" w:rsidRDefault="009A4C04" w:rsidP="008B4B3F">
            <w:pPr>
              <w:pStyle w:val="aa"/>
              <w:spacing w:before="120" w:after="120" w:line="240" w:lineRule="auto"/>
              <w:ind w:left="0"/>
              <w:jc w:val="center"/>
              <w:rPr>
                <w:rFonts w:ascii="Arial" w:hAnsi="Arial" w:cs="Arial"/>
                <w:b/>
                <w:lang w:val="en-US"/>
              </w:rPr>
            </w:pPr>
          </w:p>
        </w:tc>
        <w:tc>
          <w:tcPr>
            <w:tcW w:w="1843" w:type="dxa"/>
          </w:tcPr>
          <w:p w14:paraId="3DFE7438" w14:textId="7CEC7D48" w:rsidR="009A4C04" w:rsidRPr="007E252C" w:rsidRDefault="009A4C04" w:rsidP="008B4B3F">
            <w:pPr>
              <w:pStyle w:val="aa"/>
              <w:spacing w:before="120" w:after="120" w:line="240" w:lineRule="auto"/>
              <w:ind w:left="0"/>
              <w:jc w:val="center"/>
              <w:rPr>
                <w:rFonts w:ascii="Arial" w:hAnsi="Arial" w:cs="Arial"/>
                <w:b/>
                <w:lang w:val="en-US"/>
              </w:rPr>
            </w:pPr>
            <w:r>
              <w:rPr>
                <w:rFonts w:ascii="Arial" w:hAnsi="Arial" w:cs="Arial"/>
                <w:b/>
                <w:lang w:val="en-US"/>
              </w:rPr>
              <w:t>Description</w:t>
            </w:r>
          </w:p>
        </w:tc>
        <w:tc>
          <w:tcPr>
            <w:tcW w:w="1680" w:type="dxa"/>
          </w:tcPr>
          <w:p w14:paraId="65BD56F1" w14:textId="61F53274" w:rsidR="009A4C04" w:rsidRPr="007E252C" w:rsidRDefault="009A4C04" w:rsidP="008B4B3F">
            <w:pPr>
              <w:pStyle w:val="aa"/>
              <w:spacing w:before="120" w:after="120" w:line="240" w:lineRule="auto"/>
              <w:ind w:left="0"/>
              <w:jc w:val="center"/>
              <w:rPr>
                <w:rFonts w:ascii="Arial" w:hAnsi="Arial" w:cs="Arial"/>
                <w:b/>
                <w:lang w:val="en-US"/>
              </w:rPr>
            </w:pPr>
            <w:r>
              <w:rPr>
                <w:rFonts w:ascii="Arial" w:hAnsi="Arial" w:cs="Arial"/>
                <w:b/>
                <w:lang w:val="en-US"/>
              </w:rPr>
              <w:t>Against</w:t>
            </w:r>
          </w:p>
        </w:tc>
        <w:tc>
          <w:tcPr>
            <w:tcW w:w="1902" w:type="dxa"/>
          </w:tcPr>
          <w:p w14:paraId="434EEBB8" w14:textId="5309FE7E" w:rsidR="009A4C04" w:rsidRPr="007E252C" w:rsidRDefault="009A4C04" w:rsidP="008B4B3F">
            <w:pPr>
              <w:pStyle w:val="aa"/>
              <w:spacing w:before="120" w:after="120" w:line="240" w:lineRule="auto"/>
              <w:ind w:left="0"/>
              <w:jc w:val="center"/>
              <w:rPr>
                <w:rFonts w:ascii="Arial" w:hAnsi="Arial" w:cs="Arial"/>
                <w:b/>
                <w:lang w:val="en-US"/>
              </w:rPr>
            </w:pPr>
            <w:r>
              <w:rPr>
                <w:rFonts w:ascii="Arial" w:hAnsi="Arial" w:cs="Arial"/>
                <w:b/>
                <w:lang w:val="en-US"/>
              </w:rPr>
              <w:t>By</w:t>
            </w:r>
          </w:p>
        </w:tc>
        <w:tc>
          <w:tcPr>
            <w:tcW w:w="2082" w:type="dxa"/>
          </w:tcPr>
          <w:p w14:paraId="3F9F189D" w14:textId="5ADCC8FA" w:rsidR="009A4C04" w:rsidRPr="007E252C" w:rsidRDefault="009A4C04" w:rsidP="008B4B3F">
            <w:pPr>
              <w:pStyle w:val="aa"/>
              <w:spacing w:before="120" w:after="120" w:line="240" w:lineRule="auto"/>
              <w:ind w:left="0"/>
              <w:jc w:val="center"/>
              <w:rPr>
                <w:rFonts w:ascii="Arial" w:hAnsi="Arial" w:cs="Arial"/>
                <w:b/>
                <w:lang w:val="en-US"/>
              </w:rPr>
            </w:pPr>
            <w:r>
              <w:rPr>
                <w:rFonts w:ascii="Arial" w:hAnsi="Arial" w:cs="Arial"/>
                <w:b/>
                <w:lang w:val="en-US"/>
              </w:rPr>
              <w:t>Resolution</w:t>
            </w:r>
          </w:p>
        </w:tc>
      </w:tr>
      <w:tr w:rsidR="009A4C04" w14:paraId="60D12AA0" w14:textId="4D44CA08" w:rsidTr="009A4C04">
        <w:tc>
          <w:tcPr>
            <w:tcW w:w="1843" w:type="dxa"/>
          </w:tcPr>
          <w:p w14:paraId="17D24B2E" w14:textId="77777777" w:rsidR="009A4C04" w:rsidRDefault="009A4C04" w:rsidP="00512DA4">
            <w:pPr>
              <w:pStyle w:val="aa"/>
              <w:spacing w:before="120" w:after="120" w:line="240" w:lineRule="auto"/>
              <w:ind w:left="0"/>
              <w:rPr>
                <w:rFonts w:ascii="Arial" w:hAnsi="Arial" w:cs="Arial"/>
                <w:bCs/>
                <w:lang w:val="en-US"/>
              </w:rPr>
            </w:pPr>
          </w:p>
        </w:tc>
        <w:tc>
          <w:tcPr>
            <w:tcW w:w="1843" w:type="dxa"/>
          </w:tcPr>
          <w:p w14:paraId="799AE01A" w14:textId="77777777" w:rsidR="009A4C04" w:rsidRDefault="009A4C04" w:rsidP="00512DA4">
            <w:pPr>
              <w:pStyle w:val="aa"/>
              <w:spacing w:before="120" w:after="120" w:line="240" w:lineRule="auto"/>
              <w:ind w:left="0"/>
              <w:rPr>
                <w:rFonts w:ascii="Arial" w:hAnsi="Arial" w:cs="Arial"/>
                <w:bCs/>
                <w:lang w:val="en-US"/>
              </w:rPr>
            </w:pPr>
          </w:p>
        </w:tc>
        <w:tc>
          <w:tcPr>
            <w:tcW w:w="1680" w:type="dxa"/>
          </w:tcPr>
          <w:p w14:paraId="45942EB8" w14:textId="77777777" w:rsidR="009A4C04" w:rsidRDefault="009A4C04" w:rsidP="00512DA4">
            <w:pPr>
              <w:pStyle w:val="aa"/>
              <w:spacing w:before="120" w:after="120" w:line="240" w:lineRule="auto"/>
              <w:ind w:left="0"/>
              <w:rPr>
                <w:rFonts w:ascii="Arial" w:hAnsi="Arial" w:cs="Arial"/>
                <w:bCs/>
                <w:lang w:val="en-US"/>
              </w:rPr>
            </w:pPr>
          </w:p>
        </w:tc>
        <w:tc>
          <w:tcPr>
            <w:tcW w:w="1902" w:type="dxa"/>
          </w:tcPr>
          <w:p w14:paraId="5A6F8561" w14:textId="77777777" w:rsidR="009A4C04" w:rsidRDefault="009A4C04" w:rsidP="00512DA4">
            <w:pPr>
              <w:pStyle w:val="aa"/>
              <w:spacing w:before="120" w:after="120" w:line="240" w:lineRule="auto"/>
              <w:ind w:left="0"/>
              <w:rPr>
                <w:rFonts w:ascii="Arial" w:hAnsi="Arial" w:cs="Arial"/>
                <w:bCs/>
                <w:lang w:val="en-US"/>
              </w:rPr>
            </w:pPr>
          </w:p>
        </w:tc>
        <w:tc>
          <w:tcPr>
            <w:tcW w:w="2082" w:type="dxa"/>
          </w:tcPr>
          <w:p w14:paraId="630784EC" w14:textId="77777777" w:rsidR="009A4C04" w:rsidRDefault="009A4C04" w:rsidP="00512DA4">
            <w:pPr>
              <w:pStyle w:val="aa"/>
              <w:spacing w:before="120" w:after="120" w:line="240" w:lineRule="auto"/>
              <w:ind w:left="0"/>
              <w:rPr>
                <w:rFonts w:ascii="Arial" w:hAnsi="Arial" w:cs="Arial"/>
                <w:bCs/>
                <w:lang w:val="en-US"/>
              </w:rPr>
            </w:pPr>
          </w:p>
        </w:tc>
      </w:tr>
    </w:tbl>
    <w:p w14:paraId="73C458D6" w14:textId="77777777" w:rsidR="009A4C04" w:rsidRPr="009A4C04" w:rsidRDefault="009A4C04" w:rsidP="009A4C04">
      <w:pPr>
        <w:pStyle w:val="aa"/>
        <w:spacing w:before="120" w:after="120" w:line="240" w:lineRule="auto"/>
        <w:ind w:left="426"/>
        <w:jc w:val="both"/>
        <w:rPr>
          <w:rFonts w:ascii="Arial" w:hAnsi="Arial" w:cs="Arial"/>
          <w:bCs/>
          <w:sz w:val="24"/>
          <w:szCs w:val="24"/>
        </w:rPr>
      </w:pPr>
    </w:p>
    <w:p w14:paraId="31AFEF62" w14:textId="77777777" w:rsidR="009A4C04" w:rsidRDefault="009A4C04" w:rsidP="009A4C04">
      <w:pPr>
        <w:pStyle w:val="aa"/>
        <w:spacing w:before="120" w:after="120" w:line="240" w:lineRule="auto"/>
        <w:ind w:left="426"/>
        <w:jc w:val="both"/>
        <w:rPr>
          <w:rFonts w:ascii="Arial" w:hAnsi="Arial" w:cs="Arial"/>
          <w:bCs/>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F5598E" w:rsidRPr="000175FD" w14:paraId="515CD366" w14:textId="77777777" w:rsidTr="00512DA4">
        <w:trPr>
          <w:trHeight w:val="570"/>
        </w:trPr>
        <w:tc>
          <w:tcPr>
            <w:tcW w:w="9241" w:type="dxa"/>
            <w:shd w:val="clear" w:color="auto" w:fill="1F4E79" w:themeFill="accent5" w:themeFillShade="80"/>
            <w:vAlign w:val="center"/>
            <w:hideMark/>
          </w:tcPr>
          <w:p w14:paraId="2353652A" w14:textId="56061219" w:rsidR="00F5598E" w:rsidRPr="00AF6DBC" w:rsidRDefault="009A4C04" w:rsidP="00F5598E">
            <w:pPr>
              <w:pStyle w:val="aa"/>
              <w:numPr>
                <w:ilvl w:val="0"/>
                <w:numId w:val="1"/>
              </w:numPr>
              <w:spacing w:after="0" w:line="240" w:lineRule="auto"/>
              <w:jc w:val="center"/>
              <w:rPr>
                <w:rFonts w:ascii="Arial" w:hAnsi="Arial" w:cs="Arial"/>
                <w:b/>
                <w:color w:val="FFFFFF" w:themeColor="background1"/>
              </w:rPr>
            </w:pPr>
            <w:r>
              <w:rPr>
                <w:rFonts w:ascii="Arial" w:hAnsi="Arial" w:cs="Arial"/>
                <w:b/>
                <w:color w:val="FFFFFF" w:themeColor="background1"/>
              </w:rPr>
              <w:t>Continuing Professional Development (CPD)</w:t>
            </w:r>
          </w:p>
        </w:tc>
      </w:tr>
    </w:tbl>
    <w:p w14:paraId="35C44257" w14:textId="4A4C1665" w:rsidR="009A4C04" w:rsidRPr="009A4C04" w:rsidRDefault="009A4C04" w:rsidP="009A4C04">
      <w:pPr>
        <w:pStyle w:val="aa"/>
        <w:numPr>
          <w:ilvl w:val="1"/>
          <w:numId w:val="1"/>
        </w:numPr>
        <w:spacing w:before="120" w:after="120" w:line="240" w:lineRule="auto"/>
        <w:ind w:left="426" w:hanging="426"/>
        <w:jc w:val="both"/>
        <w:rPr>
          <w:rFonts w:ascii="Arial" w:hAnsi="Arial" w:cs="Arial"/>
          <w:bCs/>
          <w:sz w:val="24"/>
          <w:szCs w:val="24"/>
        </w:rPr>
      </w:pPr>
      <w:r>
        <w:rPr>
          <w:rFonts w:ascii="Arial" w:hAnsi="Arial" w:cs="Arial"/>
          <w:bCs/>
          <w:sz w:val="24"/>
          <w:szCs w:val="24"/>
          <w:lang w:val="en-US"/>
        </w:rPr>
        <w:t>Please provide details</w:t>
      </w:r>
      <w:r w:rsidR="002315FC">
        <w:rPr>
          <w:rFonts w:ascii="Arial" w:hAnsi="Arial" w:cs="Arial"/>
          <w:bCs/>
          <w:sz w:val="24"/>
          <w:szCs w:val="24"/>
          <w:lang w:val="en-US"/>
        </w:rPr>
        <w:t xml:space="preserve"> and copies of certification</w:t>
      </w:r>
      <w:r>
        <w:rPr>
          <w:rFonts w:ascii="Arial" w:hAnsi="Arial" w:cs="Arial"/>
          <w:bCs/>
          <w:sz w:val="24"/>
          <w:szCs w:val="24"/>
          <w:lang w:val="en-US"/>
        </w:rPr>
        <w:t xml:space="preserve"> of CPD (related to audit and financial reporting only) undertaken by each Audit Principal during the Period covered by this form. (Please insert more sheets </w:t>
      </w:r>
      <w:r w:rsidR="002315FC">
        <w:rPr>
          <w:rFonts w:ascii="Arial" w:hAnsi="Arial" w:cs="Arial"/>
          <w:bCs/>
          <w:sz w:val="24"/>
          <w:szCs w:val="24"/>
          <w:lang w:val="en-US"/>
        </w:rPr>
        <w:t>i</w:t>
      </w:r>
      <w:r>
        <w:rPr>
          <w:rFonts w:ascii="Arial" w:hAnsi="Arial" w:cs="Arial"/>
          <w:bCs/>
          <w:sz w:val="24"/>
          <w:szCs w:val="24"/>
          <w:lang w:val="en-US"/>
        </w:rPr>
        <w:t>f required</w:t>
      </w:r>
      <w:r w:rsidR="00EB1FF3">
        <w:rPr>
          <w:rFonts w:ascii="Arial" w:hAnsi="Arial" w:cs="Arial"/>
          <w:bCs/>
          <w:sz w:val="24"/>
          <w:szCs w:val="24"/>
          <w:lang w:val="en-US"/>
        </w:rPr>
        <w:t xml:space="preserve"> and attach copies of certification</w:t>
      </w:r>
      <w:r>
        <w:rPr>
          <w:rFonts w:ascii="Arial" w:hAnsi="Arial" w:cs="Arial"/>
          <w:bCs/>
          <w:sz w:val="24"/>
          <w:szCs w:val="24"/>
          <w:lang w:val="en-US"/>
        </w:rPr>
        <w:t xml:space="preserve">) </w:t>
      </w:r>
    </w:p>
    <w:p w14:paraId="7C86E183" w14:textId="77777777" w:rsidR="009A4C04" w:rsidRPr="009A4C04" w:rsidRDefault="009A4C04" w:rsidP="009A4C04">
      <w:pPr>
        <w:pStyle w:val="aa"/>
        <w:spacing w:before="120" w:after="120" w:line="240" w:lineRule="auto"/>
        <w:ind w:left="426"/>
        <w:jc w:val="both"/>
        <w:rPr>
          <w:rFonts w:ascii="Arial" w:hAnsi="Arial" w:cs="Arial"/>
          <w:bCs/>
          <w:sz w:val="24"/>
          <w:szCs w:val="24"/>
        </w:rPr>
      </w:pPr>
    </w:p>
    <w:p w14:paraId="238DC129" w14:textId="7BD7D06D" w:rsidR="009A4C04" w:rsidRDefault="009A4C04" w:rsidP="009A4C04">
      <w:pPr>
        <w:pStyle w:val="aa"/>
        <w:spacing w:before="120" w:after="120" w:line="240" w:lineRule="auto"/>
        <w:ind w:left="426"/>
        <w:jc w:val="both"/>
        <w:rPr>
          <w:rFonts w:ascii="Arial" w:hAnsi="Arial" w:cs="Arial"/>
          <w:bCs/>
          <w:sz w:val="24"/>
          <w:szCs w:val="24"/>
          <w:lang w:val="en-US"/>
        </w:rPr>
      </w:pPr>
      <w:r w:rsidRPr="005F1CDB">
        <w:rPr>
          <w:rFonts w:ascii="Arial" w:hAnsi="Arial" w:cs="Arial"/>
          <w:b/>
          <w:sz w:val="24"/>
          <w:szCs w:val="24"/>
          <w:lang w:val="en-US"/>
        </w:rPr>
        <w:t>CPD – Principal 1:</w:t>
      </w:r>
      <w:r>
        <w:rPr>
          <w:rFonts w:ascii="Arial" w:hAnsi="Arial" w:cs="Arial"/>
          <w:bCs/>
          <w:sz w:val="24"/>
          <w:szCs w:val="24"/>
          <w:lang w:val="en-US"/>
        </w:rPr>
        <w:t xml:space="preserve"> __________________</w:t>
      </w:r>
    </w:p>
    <w:p w14:paraId="24377A51" w14:textId="77777777" w:rsidR="009A4C04" w:rsidRDefault="009A4C04" w:rsidP="009A4C04">
      <w:pPr>
        <w:pStyle w:val="aa"/>
        <w:spacing w:before="120" w:after="120" w:line="240" w:lineRule="auto"/>
        <w:ind w:left="426"/>
        <w:jc w:val="both"/>
        <w:rPr>
          <w:rFonts w:ascii="Arial" w:hAnsi="Arial" w:cs="Arial"/>
          <w:bCs/>
          <w:sz w:val="24"/>
          <w:szCs w:val="24"/>
          <w:lang w:val="en-US"/>
        </w:rPr>
      </w:pPr>
    </w:p>
    <w:tbl>
      <w:tblPr>
        <w:tblStyle w:val="ab"/>
        <w:tblW w:w="0" w:type="auto"/>
        <w:tblInd w:w="-5" w:type="dxa"/>
        <w:tblLook w:val="04A0" w:firstRow="1" w:lastRow="0" w:firstColumn="1" w:lastColumn="0" w:noHBand="0" w:noVBand="1"/>
      </w:tblPr>
      <w:tblGrid>
        <w:gridCol w:w="2219"/>
        <w:gridCol w:w="1758"/>
        <w:gridCol w:w="1768"/>
        <w:gridCol w:w="1775"/>
        <w:gridCol w:w="1830"/>
      </w:tblGrid>
      <w:tr w:rsidR="009A4C04" w14:paraId="66280254" w14:textId="77777777" w:rsidTr="008B4B3F">
        <w:tc>
          <w:tcPr>
            <w:tcW w:w="2219" w:type="dxa"/>
            <w:shd w:val="clear" w:color="auto" w:fill="E7E6E6" w:themeFill="background2"/>
          </w:tcPr>
          <w:p w14:paraId="31485BE9" w14:textId="5DA07208" w:rsidR="009A4C04" w:rsidRPr="005F1CDB" w:rsidRDefault="009A4C04" w:rsidP="009A4C04">
            <w:pPr>
              <w:pStyle w:val="aa"/>
              <w:spacing w:before="120" w:after="120" w:line="240" w:lineRule="auto"/>
              <w:ind w:left="0"/>
              <w:jc w:val="both"/>
              <w:rPr>
                <w:rFonts w:ascii="Arial" w:hAnsi="Arial" w:cs="Arial"/>
                <w:b/>
                <w:lang w:val="en-US"/>
              </w:rPr>
            </w:pPr>
            <w:r w:rsidRPr="005F1CDB">
              <w:rPr>
                <w:rFonts w:ascii="Arial" w:hAnsi="Arial" w:cs="Arial"/>
                <w:b/>
                <w:lang w:val="en-US"/>
              </w:rPr>
              <w:t>Course Name</w:t>
            </w:r>
          </w:p>
        </w:tc>
        <w:tc>
          <w:tcPr>
            <w:tcW w:w="1758" w:type="dxa"/>
            <w:shd w:val="clear" w:color="auto" w:fill="E7E6E6" w:themeFill="background2"/>
          </w:tcPr>
          <w:p w14:paraId="3FFABBCE" w14:textId="4DE77934" w:rsidR="009A4C04" w:rsidRPr="005F1CDB" w:rsidRDefault="009A4C04" w:rsidP="009A4C04">
            <w:pPr>
              <w:pStyle w:val="aa"/>
              <w:spacing w:before="120" w:after="120" w:line="240" w:lineRule="auto"/>
              <w:ind w:left="0"/>
              <w:jc w:val="both"/>
              <w:rPr>
                <w:rFonts w:ascii="Arial" w:hAnsi="Arial" w:cs="Arial"/>
                <w:b/>
                <w:lang w:val="en-US"/>
              </w:rPr>
            </w:pPr>
            <w:r w:rsidRPr="005F1CDB">
              <w:rPr>
                <w:rFonts w:ascii="Arial" w:hAnsi="Arial" w:cs="Arial"/>
                <w:b/>
                <w:lang w:val="en-US"/>
              </w:rPr>
              <w:t>Date</w:t>
            </w:r>
          </w:p>
        </w:tc>
        <w:tc>
          <w:tcPr>
            <w:tcW w:w="1768" w:type="dxa"/>
            <w:shd w:val="clear" w:color="auto" w:fill="E7E6E6" w:themeFill="background2"/>
          </w:tcPr>
          <w:p w14:paraId="1103B697" w14:textId="15193EA7" w:rsidR="009A4C04" w:rsidRPr="005F1CDB" w:rsidRDefault="009A4C04" w:rsidP="009A4C04">
            <w:pPr>
              <w:pStyle w:val="aa"/>
              <w:spacing w:before="120" w:after="120" w:line="240" w:lineRule="auto"/>
              <w:ind w:left="0"/>
              <w:jc w:val="both"/>
              <w:rPr>
                <w:rFonts w:ascii="Arial" w:hAnsi="Arial" w:cs="Arial"/>
                <w:b/>
                <w:lang w:val="en-US"/>
              </w:rPr>
            </w:pPr>
            <w:r w:rsidRPr="005F1CDB">
              <w:rPr>
                <w:rFonts w:ascii="Arial" w:hAnsi="Arial" w:cs="Arial"/>
                <w:b/>
                <w:lang w:val="en-US"/>
              </w:rPr>
              <w:t>Place</w:t>
            </w:r>
          </w:p>
        </w:tc>
        <w:tc>
          <w:tcPr>
            <w:tcW w:w="1775" w:type="dxa"/>
            <w:shd w:val="clear" w:color="auto" w:fill="E7E6E6" w:themeFill="background2"/>
          </w:tcPr>
          <w:p w14:paraId="56806FC8" w14:textId="165FD6C7" w:rsidR="009A4C04" w:rsidRPr="005F1CDB" w:rsidRDefault="009A4C04" w:rsidP="009A4C04">
            <w:pPr>
              <w:pStyle w:val="aa"/>
              <w:spacing w:before="120" w:after="120" w:line="240" w:lineRule="auto"/>
              <w:ind w:left="0"/>
              <w:jc w:val="both"/>
              <w:rPr>
                <w:rFonts w:ascii="Arial" w:hAnsi="Arial" w:cs="Arial"/>
                <w:b/>
                <w:lang w:val="en-US"/>
              </w:rPr>
            </w:pPr>
            <w:r w:rsidRPr="005F1CDB">
              <w:rPr>
                <w:rFonts w:ascii="Arial" w:hAnsi="Arial" w:cs="Arial"/>
                <w:b/>
                <w:lang w:val="en-US"/>
              </w:rPr>
              <w:t>CPD Hours</w:t>
            </w:r>
          </w:p>
        </w:tc>
        <w:tc>
          <w:tcPr>
            <w:tcW w:w="1830" w:type="dxa"/>
            <w:shd w:val="clear" w:color="auto" w:fill="E7E6E6" w:themeFill="background2"/>
          </w:tcPr>
          <w:p w14:paraId="184D3CF3" w14:textId="7A9DBDE7" w:rsidR="009A4C04" w:rsidRPr="005F1CDB" w:rsidRDefault="009A4C04" w:rsidP="009A4C04">
            <w:pPr>
              <w:pStyle w:val="aa"/>
              <w:spacing w:before="120" w:after="120" w:line="240" w:lineRule="auto"/>
              <w:ind w:left="0"/>
              <w:jc w:val="both"/>
              <w:rPr>
                <w:rFonts w:ascii="Arial" w:hAnsi="Arial" w:cs="Arial"/>
                <w:b/>
                <w:lang w:val="en-US"/>
              </w:rPr>
            </w:pPr>
            <w:r w:rsidRPr="005F1CDB">
              <w:rPr>
                <w:rFonts w:ascii="Arial" w:hAnsi="Arial" w:cs="Arial"/>
                <w:b/>
                <w:lang w:val="en-US"/>
              </w:rPr>
              <w:t>Conducted By</w:t>
            </w:r>
          </w:p>
        </w:tc>
      </w:tr>
      <w:tr w:rsidR="009A4C04" w14:paraId="0383BEA1" w14:textId="77777777" w:rsidTr="008B4B3F">
        <w:tc>
          <w:tcPr>
            <w:tcW w:w="2219" w:type="dxa"/>
          </w:tcPr>
          <w:p w14:paraId="27EE385E" w14:textId="77777777" w:rsidR="009A4C04" w:rsidRDefault="009A4C04" w:rsidP="009A4C04">
            <w:pPr>
              <w:pStyle w:val="aa"/>
              <w:spacing w:before="120" w:after="120" w:line="240" w:lineRule="auto"/>
              <w:ind w:left="0"/>
              <w:jc w:val="both"/>
              <w:rPr>
                <w:rFonts w:ascii="Arial" w:hAnsi="Arial" w:cs="Arial"/>
                <w:bCs/>
                <w:lang w:val="en-US"/>
              </w:rPr>
            </w:pPr>
          </w:p>
        </w:tc>
        <w:tc>
          <w:tcPr>
            <w:tcW w:w="1758" w:type="dxa"/>
          </w:tcPr>
          <w:p w14:paraId="78F53E8B" w14:textId="77777777" w:rsidR="009A4C04" w:rsidRDefault="009A4C04" w:rsidP="009A4C04">
            <w:pPr>
              <w:pStyle w:val="aa"/>
              <w:spacing w:before="120" w:after="120" w:line="240" w:lineRule="auto"/>
              <w:ind w:left="0"/>
              <w:jc w:val="both"/>
              <w:rPr>
                <w:rFonts w:ascii="Arial" w:hAnsi="Arial" w:cs="Arial"/>
                <w:bCs/>
                <w:lang w:val="en-US"/>
              </w:rPr>
            </w:pPr>
          </w:p>
        </w:tc>
        <w:tc>
          <w:tcPr>
            <w:tcW w:w="1768" w:type="dxa"/>
          </w:tcPr>
          <w:p w14:paraId="736D56E0" w14:textId="77777777" w:rsidR="009A4C04" w:rsidRDefault="009A4C04" w:rsidP="009A4C04">
            <w:pPr>
              <w:pStyle w:val="aa"/>
              <w:spacing w:before="120" w:after="120" w:line="240" w:lineRule="auto"/>
              <w:ind w:left="0"/>
              <w:jc w:val="both"/>
              <w:rPr>
                <w:rFonts w:ascii="Arial" w:hAnsi="Arial" w:cs="Arial"/>
                <w:bCs/>
                <w:lang w:val="en-US"/>
              </w:rPr>
            </w:pPr>
          </w:p>
        </w:tc>
        <w:tc>
          <w:tcPr>
            <w:tcW w:w="1775" w:type="dxa"/>
          </w:tcPr>
          <w:p w14:paraId="44AABD4B" w14:textId="77777777" w:rsidR="009A4C04" w:rsidRDefault="009A4C04" w:rsidP="009A4C04">
            <w:pPr>
              <w:pStyle w:val="aa"/>
              <w:spacing w:before="120" w:after="120" w:line="240" w:lineRule="auto"/>
              <w:ind w:left="0"/>
              <w:jc w:val="both"/>
              <w:rPr>
                <w:rFonts w:ascii="Arial" w:hAnsi="Arial" w:cs="Arial"/>
                <w:bCs/>
                <w:lang w:val="en-US"/>
              </w:rPr>
            </w:pPr>
          </w:p>
        </w:tc>
        <w:tc>
          <w:tcPr>
            <w:tcW w:w="1830" w:type="dxa"/>
          </w:tcPr>
          <w:p w14:paraId="652CD211" w14:textId="77777777" w:rsidR="009A4C04" w:rsidRDefault="009A4C04" w:rsidP="009A4C04">
            <w:pPr>
              <w:pStyle w:val="aa"/>
              <w:spacing w:before="120" w:after="120" w:line="240" w:lineRule="auto"/>
              <w:ind w:left="0"/>
              <w:jc w:val="both"/>
              <w:rPr>
                <w:rFonts w:ascii="Arial" w:hAnsi="Arial" w:cs="Arial"/>
                <w:bCs/>
                <w:lang w:val="en-US"/>
              </w:rPr>
            </w:pPr>
          </w:p>
        </w:tc>
      </w:tr>
      <w:tr w:rsidR="009A4C04" w14:paraId="6594D6C1" w14:textId="77777777" w:rsidTr="008B4B3F">
        <w:tc>
          <w:tcPr>
            <w:tcW w:w="2219" w:type="dxa"/>
          </w:tcPr>
          <w:p w14:paraId="7034E1E7" w14:textId="77777777" w:rsidR="009A4C04" w:rsidRDefault="009A4C04" w:rsidP="009A4C04">
            <w:pPr>
              <w:pStyle w:val="aa"/>
              <w:spacing w:before="120" w:after="120" w:line="240" w:lineRule="auto"/>
              <w:ind w:left="0"/>
              <w:jc w:val="both"/>
              <w:rPr>
                <w:rFonts w:ascii="Arial" w:hAnsi="Arial" w:cs="Arial"/>
                <w:bCs/>
                <w:lang w:val="en-US"/>
              </w:rPr>
            </w:pPr>
          </w:p>
        </w:tc>
        <w:tc>
          <w:tcPr>
            <w:tcW w:w="1758" w:type="dxa"/>
          </w:tcPr>
          <w:p w14:paraId="37CB5CB2" w14:textId="77777777" w:rsidR="009A4C04" w:rsidRDefault="009A4C04" w:rsidP="009A4C04">
            <w:pPr>
              <w:pStyle w:val="aa"/>
              <w:spacing w:before="120" w:after="120" w:line="240" w:lineRule="auto"/>
              <w:ind w:left="0"/>
              <w:jc w:val="both"/>
              <w:rPr>
                <w:rFonts w:ascii="Arial" w:hAnsi="Arial" w:cs="Arial"/>
                <w:bCs/>
                <w:lang w:val="en-US"/>
              </w:rPr>
            </w:pPr>
          </w:p>
        </w:tc>
        <w:tc>
          <w:tcPr>
            <w:tcW w:w="1768" w:type="dxa"/>
          </w:tcPr>
          <w:p w14:paraId="0FAFE339" w14:textId="77777777" w:rsidR="009A4C04" w:rsidRDefault="009A4C04" w:rsidP="009A4C04">
            <w:pPr>
              <w:pStyle w:val="aa"/>
              <w:spacing w:before="120" w:after="120" w:line="240" w:lineRule="auto"/>
              <w:ind w:left="0"/>
              <w:jc w:val="both"/>
              <w:rPr>
                <w:rFonts w:ascii="Arial" w:hAnsi="Arial" w:cs="Arial"/>
                <w:bCs/>
                <w:lang w:val="en-US"/>
              </w:rPr>
            </w:pPr>
          </w:p>
        </w:tc>
        <w:tc>
          <w:tcPr>
            <w:tcW w:w="1775" w:type="dxa"/>
          </w:tcPr>
          <w:p w14:paraId="69ACAAEA" w14:textId="77777777" w:rsidR="009A4C04" w:rsidRDefault="009A4C04" w:rsidP="009A4C04">
            <w:pPr>
              <w:pStyle w:val="aa"/>
              <w:spacing w:before="120" w:after="120" w:line="240" w:lineRule="auto"/>
              <w:ind w:left="0"/>
              <w:jc w:val="both"/>
              <w:rPr>
                <w:rFonts w:ascii="Arial" w:hAnsi="Arial" w:cs="Arial"/>
                <w:bCs/>
                <w:lang w:val="en-US"/>
              </w:rPr>
            </w:pPr>
          </w:p>
        </w:tc>
        <w:tc>
          <w:tcPr>
            <w:tcW w:w="1830" w:type="dxa"/>
          </w:tcPr>
          <w:p w14:paraId="2025CF77" w14:textId="77777777" w:rsidR="009A4C04" w:rsidRDefault="009A4C04" w:rsidP="009A4C04">
            <w:pPr>
              <w:pStyle w:val="aa"/>
              <w:spacing w:before="120" w:after="120" w:line="240" w:lineRule="auto"/>
              <w:ind w:left="0"/>
              <w:jc w:val="both"/>
              <w:rPr>
                <w:rFonts w:ascii="Arial" w:hAnsi="Arial" w:cs="Arial"/>
                <w:bCs/>
                <w:lang w:val="en-US"/>
              </w:rPr>
            </w:pPr>
          </w:p>
        </w:tc>
      </w:tr>
    </w:tbl>
    <w:p w14:paraId="56619B5A" w14:textId="7FBF4A74" w:rsidR="00C83885" w:rsidRDefault="009A4C04" w:rsidP="009A4C04">
      <w:pPr>
        <w:pStyle w:val="aa"/>
        <w:spacing w:before="120" w:after="120" w:line="240" w:lineRule="auto"/>
        <w:ind w:left="426"/>
        <w:jc w:val="both"/>
        <w:rPr>
          <w:rFonts w:ascii="Arial" w:hAnsi="Arial" w:cs="Arial"/>
          <w:bCs/>
          <w:sz w:val="24"/>
          <w:szCs w:val="24"/>
          <w:lang w:val="en-US"/>
        </w:rPr>
      </w:pPr>
      <w:r>
        <w:rPr>
          <w:rFonts w:ascii="Arial" w:hAnsi="Arial" w:cs="Arial"/>
          <w:bCs/>
          <w:sz w:val="24"/>
          <w:szCs w:val="24"/>
          <w:lang w:val="en-US"/>
        </w:rPr>
        <w:t xml:space="preserve"> </w:t>
      </w:r>
    </w:p>
    <w:p w14:paraId="32CC66F5" w14:textId="77777777" w:rsidR="009A4C04" w:rsidRDefault="009A4C04" w:rsidP="009A4C04">
      <w:pPr>
        <w:pStyle w:val="aa"/>
        <w:spacing w:before="120" w:after="120" w:line="240" w:lineRule="auto"/>
        <w:ind w:left="426"/>
        <w:jc w:val="both"/>
        <w:rPr>
          <w:rFonts w:ascii="Arial" w:hAnsi="Arial" w:cs="Arial"/>
          <w:bCs/>
          <w:sz w:val="24"/>
          <w:szCs w:val="24"/>
          <w:lang w:val="en-US"/>
        </w:rPr>
      </w:pPr>
    </w:p>
    <w:p w14:paraId="3ADFDB93" w14:textId="77777777" w:rsidR="009A4C04" w:rsidRDefault="009A4C04" w:rsidP="009A4C04">
      <w:pPr>
        <w:pStyle w:val="aa"/>
        <w:spacing w:before="120" w:after="120" w:line="240" w:lineRule="auto"/>
        <w:ind w:left="426"/>
        <w:jc w:val="both"/>
        <w:rPr>
          <w:rFonts w:ascii="Arial" w:hAnsi="Arial" w:cs="Arial"/>
          <w:bCs/>
          <w:sz w:val="24"/>
          <w:szCs w:val="24"/>
          <w:lang w:val="en-US"/>
        </w:rPr>
      </w:pPr>
    </w:p>
    <w:p w14:paraId="04B9ED4F" w14:textId="77777777" w:rsidR="009A4C04" w:rsidRDefault="009A4C04" w:rsidP="009A4C04">
      <w:pPr>
        <w:pStyle w:val="aa"/>
        <w:spacing w:before="120" w:after="120" w:line="240" w:lineRule="auto"/>
        <w:ind w:left="426"/>
        <w:jc w:val="both"/>
        <w:rPr>
          <w:rFonts w:ascii="Arial" w:hAnsi="Arial" w:cs="Arial"/>
          <w:bCs/>
          <w:sz w:val="24"/>
          <w:szCs w:val="24"/>
          <w:lang w:val="en-US"/>
        </w:rPr>
      </w:pPr>
    </w:p>
    <w:p w14:paraId="2F37F3CF" w14:textId="38F75D0F" w:rsidR="009A4C04" w:rsidRDefault="009A4C04" w:rsidP="009A4C04">
      <w:pPr>
        <w:pStyle w:val="aa"/>
        <w:spacing w:before="120" w:after="120" w:line="240" w:lineRule="auto"/>
        <w:ind w:left="426"/>
        <w:jc w:val="both"/>
        <w:rPr>
          <w:rFonts w:ascii="Arial" w:hAnsi="Arial" w:cs="Arial"/>
          <w:bCs/>
          <w:sz w:val="24"/>
          <w:szCs w:val="24"/>
          <w:lang w:val="en-US"/>
        </w:rPr>
      </w:pPr>
      <w:r w:rsidRPr="005F1CDB">
        <w:rPr>
          <w:rFonts w:ascii="Arial" w:hAnsi="Arial" w:cs="Arial"/>
          <w:b/>
          <w:sz w:val="24"/>
          <w:szCs w:val="24"/>
          <w:lang w:val="en-US"/>
        </w:rPr>
        <w:t>CPD – Principal 2:</w:t>
      </w:r>
      <w:r>
        <w:rPr>
          <w:rFonts w:ascii="Arial" w:hAnsi="Arial" w:cs="Arial"/>
          <w:bCs/>
          <w:sz w:val="24"/>
          <w:szCs w:val="24"/>
          <w:lang w:val="en-US"/>
        </w:rPr>
        <w:t xml:space="preserve"> __________________</w:t>
      </w:r>
    </w:p>
    <w:p w14:paraId="68984FA8" w14:textId="3634C243" w:rsidR="009A4C04" w:rsidRDefault="009A4C04" w:rsidP="009A4C04">
      <w:pPr>
        <w:pStyle w:val="aa"/>
        <w:spacing w:before="120" w:after="120" w:line="240" w:lineRule="auto"/>
        <w:ind w:left="426"/>
        <w:jc w:val="both"/>
        <w:rPr>
          <w:rFonts w:ascii="Arial" w:hAnsi="Arial" w:cs="Arial"/>
          <w:bCs/>
          <w:sz w:val="24"/>
          <w:szCs w:val="24"/>
        </w:rPr>
      </w:pPr>
    </w:p>
    <w:tbl>
      <w:tblPr>
        <w:tblStyle w:val="ab"/>
        <w:tblW w:w="0" w:type="auto"/>
        <w:tblInd w:w="137" w:type="dxa"/>
        <w:tblLook w:val="04A0" w:firstRow="1" w:lastRow="0" w:firstColumn="1" w:lastColumn="0" w:noHBand="0" w:noVBand="1"/>
      </w:tblPr>
      <w:tblGrid>
        <w:gridCol w:w="2077"/>
        <w:gridCol w:w="1758"/>
        <w:gridCol w:w="1768"/>
        <w:gridCol w:w="1775"/>
        <w:gridCol w:w="1830"/>
      </w:tblGrid>
      <w:tr w:rsidR="009A4C04" w14:paraId="433DBF6C" w14:textId="77777777" w:rsidTr="008B4B3F">
        <w:tc>
          <w:tcPr>
            <w:tcW w:w="2077" w:type="dxa"/>
            <w:shd w:val="clear" w:color="auto" w:fill="E7E6E6" w:themeFill="background2"/>
          </w:tcPr>
          <w:p w14:paraId="7A2AC3DC"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Course Name</w:t>
            </w:r>
          </w:p>
        </w:tc>
        <w:tc>
          <w:tcPr>
            <w:tcW w:w="1758" w:type="dxa"/>
            <w:shd w:val="clear" w:color="auto" w:fill="E7E6E6" w:themeFill="background2"/>
          </w:tcPr>
          <w:p w14:paraId="55A8B772"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Date</w:t>
            </w:r>
          </w:p>
        </w:tc>
        <w:tc>
          <w:tcPr>
            <w:tcW w:w="1768" w:type="dxa"/>
            <w:shd w:val="clear" w:color="auto" w:fill="E7E6E6" w:themeFill="background2"/>
          </w:tcPr>
          <w:p w14:paraId="4492793D"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Place</w:t>
            </w:r>
          </w:p>
        </w:tc>
        <w:tc>
          <w:tcPr>
            <w:tcW w:w="1775" w:type="dxa"/>
            <w:shd w:val="clear" w:color="auto" w:fill="E7E6E6" w:themeFill="background2"/>
          </w:tcPr>
          <w:p w14:paraId="4241F76C"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CPD Hours</w:t>
            </w:r>
          </w:p>
        </w:tc>
        <w:tc>
          <w:tcPr>
            <w:tcW w:w="1830" w:type="dxa"/>
            <w:shd w:val="clear" w:color="auto" w:fill="E7E6E6" w:themeFill="background2"/>
          </w:tcPr>
          <w:p w14:paraId="77BDB10A"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Conducted By</w:t>
            </w:r>
          </w:p>
        </w:tc>
      </w:tr>
      <w:tr w:rsidR="009A4C04" w14:paraId="56F58D7F" w14:textId="77777777" w:rsidTr="008B4B3F">
        <w:tc>
          <w:tcPr>
            <w:tcW w:w="2077" w:type="dxa"/>
          </w:tcPr>
          <w:p w14:paraId="32E57691"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28025478"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7C6F577B"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567C0C5C"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6FF2F6DE" w14:textId="77777777" w:rsidR="009A4C04" w:rsidRDefault="009A4C04" w:rsidP="00512DA4">
            <w:pPr>
              <w:pStyle w:val="aa"/>
              <w:spacing w:before="120" w:after="120" w:line="240" w:lineRule="auto"/>
              <w:ind w:left="0"/>
              <w:jc w:val="both"/>
              <w:rPr>
                <w:rFonts w:ascii="Arial" w:hAnsi="Arial" w:cs="Arial"/>
                <w:bCs/>
                <w:lang w:val="en-US"/>
              </w:rPr>
            </w:pPr>
          </w:p>
        </w:tc>
      </w:tr>
      <w:tr w:rsidR="009A4C04" w14:paraId="0A5C1339" w14:textId="77777777" w:rsidTr="008B4B3F">
        <w:tc>
          <w:tcPr>
            <w:tcW w:w="2077" w:type="dxa"/>
          </w:tcPr>
          <w:p w14:paraId="25421BE0"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743438F0"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127943DB"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512CD4FE"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3FF3E319" w14:textId="77777777" w:rsidR="009A4C04" w:rsidRDefault="009A4C04" w:rsidP="00512DA4">
            <w:pPr>
              <w:pStyle w:val="aa"/>
              <w:spacing w:before="120" w:after="120" w:line="240" w:lineRule="auto"/>
              <w:ind w:left="0"/>
              <w:jc w:val="both"/>
              <w:rPr>
                <w:rFonts w:ascii="Arial" w:hAnsi="Arial" w:cs="Arial"/>
                <w:bCs/>
                <w:lang w:val="en-US"/>
              </w:rPr>
            </w:pPr>
          </w:p>
        </w:tc>
      </w:tr>
    </w:tbl>
    <w:p w14:paraId="210D6334" w14:textId="6F2081DB" w:rsidR="009A4C04" w:rsidRDefault="009A4C04" w:rsidP="009A4C04">
      <w:pPr>
        <w:pStyle w:val="aa"/>
        <w:spacing w:before="120" w:after="120" w:line="240" w:lineRule="auto"/>
        <w:ind w:left="426"/>
        <w:jc w:val="both"/>
        <w:rPr>
          <w:rFonts w:ascii="Arial" w:hAnsi="Arial" w:cs="Arial"/>
          <w:bCs/>
          <w:sz w:val="24"/>
          <w:szCs w:val="24"/>
        </w:rPr>
      </w:pPr>
    </w:p>
    <w:p w14:paraId="425B916B" w14:textId="60C114DF" w:rsidR="009A4C04" w:rsidRDefault="009A4C04" w:rsidP="009A4C04">
      <w:pPr>
        <w:pStyle w:val="aa"/>
        <w:spacing w:before="120" w:after="120" w:line="240" w:lineRule="auto"/>
        <w:ind w:left="426"/>
        <w:jc w:val="both"/>
        <w:rPr>
          <w:rFonts w:ascii="Arial" w:hAnsi="Arial" w:cs="Arial"/>
          <w:bCs/>
          <w:sz w:val="24"/>
          <w:szCs w:val="24"/>
          <w:lang w:val="en-US"/>
        </w:rPr>
      </w:pPr>
      <w:r w:rsidRPr="005F1CDB">
        <w:rPr>
          <w:rFonts w:ascii="Arial" w:hAnsi="Arial" w:cs="Arial"/>
          <w:b/>
          <w:sz w:val="24"/>
          <w:szCs w:val="24"/>
          <w:lang w:val="en-US"/>
        </w:rPr>
        <w:t>CPD – Principal 3:</w:t>
      </w:r>
      <w:r>
        <w:rPr>
          <w:rFonts w:ascii="Arial" w:hAnsi="Arial" w:cs="Arial"/>
          <w:bCs/>
          <w:sz w:val="24"/>
          <w:szCs w:val="24"/>
          <w:lang w:val="en-US"/>
        </w:rPr>
        <w:t xml:space="preserve"> __________________</w:t>
      </w:r>
    </w:p>
    <w:p w14:paraId="4D229283" w14:textId="77777777" w:rsidR="009A4C04" w:rsidRDefault="009A4C04" w:rsidP="009A4C04">
      <w:pPr>
        <w:pStyle w:val="aa"/>
        <w:spacing w:before="120" w:after="120" w:line="240" w:lineRule="auto"/>
        <w:ind w:left="426"/>
        <w:jc w:val="both"/>
        <w:rPr>
          <w:rFonts w:ascii="Arial" w:hAnsi="Arial" w:cs="Arial"/>
          <w:bCs/>
          <w:sz w:val="24"/>
          <w:szCs w:val="24"/>
        </w:rPr>
      </w:pPr>
    </w:p>
    <w:tbl>
      <w:tblPr>
        <w:tblStyle w:val="ab"/>
        <w:tblW w:w="0" w:type="auto"/>
        <w:tblInd w:w="137" w:type="dxa"/>
        <w:tblLook w:val="04A0" w:firstRow="1" w:lastRow="0" w:firstColumn="1" w:lastColumn="0" w:noHBand="0" w:noVBand="1"/>
      </w:tblPr>
      <w:tblGrid>
        <w:gridCol w:w="2077"/>
        <w:gridCol w:w="1758"/>
        <w:gridCol w:w="1768"/>
        <w:gridCol w:w="1775"/>
        <w:gridCol w:w="1830"/>
      </w:tblGrid>
      <w:tr w:rsidR="009A4C04" w14:paraId="6C6366F3" w14:textId="77777777" w:rsidTr="008B4B3F">
        <w:tc>
          <w:tcPr>
            <w:tcW w:w="2077" w:type="dxa"/>
            <w:shd w:val="clear" w:color="auto" w:fill="E7E6E6" w:themeFill="background2"/>
          </w:tcPr>
          <w:p w14:paraId="370BB422"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Course Name</w:t>
            </w:r>
          </w:p>
        </w:tc>
        <w:tc>
          <w:tcPr>
            <w:tcW w:w="1758" w:type="dxa"/>
            <w:shd w:val="clear" w:color="auto" w:fill="E7E6E6" w:themeFill="background2"/>
          </w:tcPr>
          <w:p w14:paraId="570A469B"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Date</w:t>
            </w:r>
          </w:p>
        </w:tc>
        <w:tc>
          <w:tcPr>
            <w:tcW w:w="1768" w:type="dxa"/>
            <w:shd w:val="clear" w:color="auto" w:fill="E7E6E6" w:themeFill="background2"/>
          </w:tcPr>
          <w:p w14:paraId="4043825F"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Place</w:t>
            </w:r>
          </w:p>
        </w:tc>
        <w:tc>
          <w:tcPr>
            <w:tcW w:w="1775" w:type="dxa"/>
            <w:shd w:val="clear" w:color="auto" w:fill="E7E6E6" w:themeFill="background2"/>
          </w:tcPr>
          <w:p w14:paraId="78ED5D16"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CPD Hours</w:t>
            </w:r>
          </w:p>
        </w:tc>
        <w:tc>
          <w:tcPr>
            <w:tcW w:w="1830" w:type="dxa"/>
            <w:shd w:val="clear" w:color="auto" w:fill="E7E6E6" w:themeFill="background2"/>
          </w:tcPr>
          <w:p w14:paraId="45190862"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Conducted By</w:t>
            </w:r>
          </w:p>
        </w:tc>
      </w:tr>
      <w:tr w:rsidR="009A4C04" w14:paraId="47528565" w14:textId="77777777" w:rsidTr="008B4B3F">
        <w:tc>
          <w:tcPr>
            <w:tcW w:w="2077" w:type="dxa"/>
          </w:tcPr>
          <w:p w14:paraId="3C715FD4"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6476230D"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232B9E2A"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5B5F6F13"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7735001E" w14:textId="77777777" w:rsidR="009A4C04" w:rsidRDefault="009A4C04" w:rsidP="00512DA4">
            <w:pPr>
              <w:pStyle w:val="aa"/>
              <w:spacing w:before="120" w:after="120" w:line="240" w:lineRule="auto"/>
              <w:ind w:left="0"/>
              <w:jc w:val="both"/>
              <w:rPr>
                <w:rFonts w:ascii="Arial" w:hAnsi="Arial" w:cs="Arial"/>
                <w:bCs/>
                <w:lang w:val="en-US"/>
              </w:rPr>
            </w:pPr>
          </w:p>
        </w:tc>
      </w:tr>
      <w:tr w:rsidR="009A4C04" w14:paraId="15DDE1AB" w14:textId="77777777" w:rsidTr="008B4B3F">
        <w:tc>
          <w:tcPr>
            <w:tcW w:w="2077" w:type="dxa"/>
          </w:tcPr>
          <w:p w14:paraId="43D44F54"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42F428F9"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2BD4C208"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1C248420"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3FED8396" w14:textId="77777777" w:rsidR="009A4C04" w:rsidRDefault="009A4C04" w:rsidP="00512DA4">
            <w:pPr>
              <w:pStyle w:val="aa"/>
              <w:spacing w:before="120" w:after="120" w:line="240" w:lineRule="auto"/>
              <w:ind w:left="0"/>
              <w:jc w:val="both"/>
              <w:rPr>
                <w:rFonts w:ascii="Arial" w:hAnsi="Arial" w:cs="Arial"/>
                <w:bCs/>
                <w:lang w:val="en-US"/>
              </w:rPr>
            </w:pPr>
          </w:p>
        </w:tc>
      </w:tr>
    </w:tbl>
    <w:p w14:paraId="610C7C5C" w14:textId="4DE689F1" w:rsidR="009A4C04" w:rsidRDefault="009A4C04" w:rsidP="009A4C04">
      <w:pPr>
        <w:pStyle w:val="aa"/>
        <w:spacing w:before="120" w:after="120" w:line="240" w:lineRule="auto"/>
        <w:ind w:left="426"/>
        <w:jc w:val="both"/>
        <w:rPr>
          <w:rFonts w:ascii="Arial" w:hAnsi="Arial" w:cs="Arial"/>
          <w:bCs/>
          <w:sz w:val="24"/>
          <w:szCs w:val="24"/>
        </w:rPr>
      </w:pPr>
    </w:p>
    <w:p w14:paraId="5390E731" w14:textId="283A37DC" w:rsidR="009A4C04" w:rsidRDefault="009A4C04" w:rsidP="009A4C04">
      <w:pPr>
        <w:pStyle w:val="aa"/>
        <w:spacing w:before="120" w:after="120" w:line="240" w:lineRule="auto"/>
        <w:ind w:left="426"/>
        <w:jc w:val="both"/>
        <w:rPr>
          <w:rFonts w:ascii="Arial" w:hAnsi="Arial" w:cs="Arial"/>
          <w:bCs/>
          <w:sz w:val="24"/>
          <w:szCs w:val="24"/>
          <w:lang w:val="en-US"/>
        </w:rPr>
      </w:pPr>
      <w:r w:rsidRPr="005F1CDB">
        <w:rPr>
          <w:rFonts w:ascii="Arial" w:hAnsi="Arial" w:cs="Arial"/>
          <w:b/>
          <w:sz w:val="24"/>
          <w:szCs w:val="24"/>
          <w:lang w:val="en-US"/>
        </w:rPr>
        <w:t>CPD – Principal 4:</w:t>
      </w:r>
      <w:r>
        <w:rPr>
          <w:rFonts w:ascii="Arial" w:hAnsi="Arial" w:cs="Arial"/>
          <w:bCs/>
          <w:sz w:val="24"/>
          <w:szCs w:val="24"/>
          <w:lang w:val="en-US"/>
        </w:rPr>
        <w:t xml:space="preserve"> __________________</w:t>
      </w:r>
    </w:p>
    <w:p w14:paraId="2046B4C0" w14:textId="77777777" w:rsidR="009A4C04" w:rsidRDefault="009A4C04" w:rsidP="009A4C04">
      <w:pPr>
        <w:pStyle w:val="aa"/>
        <w:spacing w:before="120" w:after="120" w:line="240" w:lineRule="auto"/>
        <w:ind w:left="426"/>
        <w:jc w:val="both"/>
        <w:rPr>
          <w:rFonts w:ascii="Arial" w:hAnsi="Arial" w:cs="Arial"/>
          <w:bCs/>
          <w:sz w:val="24"/>
          <w:szCs w:val="24"/>
        </w:rPr>
      </w:pPr>
    </w:p>
    <w:tbl>
      <w:tblPr>
        <w:tblStyle w:val="ab"/>
        <w:tblW w:w="0" w:type="auto"/>
        <w:tblInd w:w="137" w:type="dxa"/>
        <w:tblLook w:val="04A0" w:firstRow="1" w:lastRow="0" w:firstColumn="1" w:lastColumn="0" w:noHBand="0" w:noVBand="1"/>
      </w:tblPr>
      <w:tblGrid>
        <w:gridCol w:w="2077"/>
        <w:gridCol w:w="1758"/>
        <w:gridCol w:w="1768"/>
        <w:gridCol w:w="1775"/>
        <w:gridCol w:w="1830"/>
      </w:tblGrid>
      <w:tr w:rsidR="009A4C04" w14:paraId="36C7BB42" w14:textId="77777777" w:rsidTr="008B4B3F">
        <w:tc>
          <w:tcPr>
            <w:tcW w:w="2077" w:type="dxa"/>
            <w:shd w:val="clear" w:color="auto" w:fill="E7E6E6" w:themeFill="background2"/>
          </w:tcPr>
          <w:p w14:paraId="6CF7D21A"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Course Name</w:t>
            </w:r>
          </w:p>
        </w:tc>
        <w:tc>
          <w:tcPr>
            <w:tcW w:w="1758" w:type="dxa"/>
            <w:shd w:val="clear" w:color="auto" w:fill="E7E6E6" w:themeFill="background2"/>
          </w:tcPr>
          <w:p w14:paraId="7A441B7D"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Date</w:t>
            </w:r>
          </w:p>
        </w:tc>
        <w:tc>
          <w:tcPr>
            <w:tcW w:w="1768" w:type="dxa"/>
            <w:shd w:val="clear" w:color="auto" w:fill="E7E6E6" w:themeFill="background2"/>
          </w:tcPr>
          <w:p w14:paraId="21DF87EB"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Place</w:t>
            </w:r>
          </w:p>
        </w:tc>
        <w:tc>
          <w:tcPr>
            <w:tcW w:w="1775" w:type="dxa"/>
            <w:shd w:val="clear" w:color="auto" w:fill="E7E6E6" w:themeFill="background2"/>
          </w:tcPr>
          <w:p w14:paraId="176DFF71"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CPD Hours</w:t>
            </w:r>
          </w:p>
        </w:tc>
        <w:tc>
          <w:tcPr>
            <w:tcW w:w="1830" w:type="dxa"/>
            <w:shd w:val="clear" w:color="auto" w:fill="E7E6E6" w:themeFill="background2"/>
          </w:tcPr>
          <w:p w14:paraId="71ED46F3"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Conducted By</w:t>
            </w:r>
          </w:p>
        </w:tc>
      </w:tr>
      <w:tr w:rsidR="009A4C04" w14:paraId="27EBA2EE" w14:textId="77777777" w:rsidTr="008B4B3F">
        <w:tc>
          <w:tcPr>
            <w:tcW w:w="2077" w:type="dxa"/>
          </w:tcPr>
          <w:p w14:paraId="2767AADF"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4F12E2F6"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2299C8D1"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00B9BE6A"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70CA9CBB" w14:textId="77777777" w:rsidR="009A4C04" w:rsidRDefault="009A4C04" w:rsidP="00512DA4">
            <w:pPr>
              <w:pStyle w:val="aa"/>
              <w:spacing w:before="120" w:after="120" w:line="240" w:lineRule="auto"/>
              <w:ind w:left="0"/>
              <w:jc w:val="both"/>
              <w:rPr>
                <w:rFonts w:ascii="Arial" w:hAnsi="Arial" w:cs="Arial"/>
                <w:bCs/>
                <w:lang w:val="en-US"/>
              </w:rPr>
            </w:pPr>
          </w:p>
        </w:tc>
      </w:tr>
      <w:tr w:rsidR="009A4C04" w14:paraId="76D87DA4" w14:textId="77777777" w:rsidTr="008B4B3F">
        <w:tc>
          <w:tcPr>
            <w:tcW w:w="2077" w:type="dxa"/>
          </w:tcPr>
          <w:p w14:paraId="15D6402F"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5768F5A2"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70A42848"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64AA4997"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73D6145F" w14:textId="77777777" w:rsidR="009A4C04" w:rsidRDefault="009A4C04" w:rsidP="00512DA4">
            <w:pPr>
              <w:pStyle w:val="aa"/>
              <w:spacing w:before="120" w:after="120" w:line="240" w:lineRule="auto"/>
              <w:ind w:left="0"/>
              <w:jc w:val="both"/>
              <w:rPr>
                <w:rFonts w:ascii="Arial" w:hAnsi="Arial" w:cs="Arial"/>
                <w:bCs/>
                <w:lang w:val="en-US"/>
              </w:rPr>
            </w:pPr>
          </w:p>
        </w:tc>
      </w:tr>
    </w:tbl>
    <w:p w14:paraId="03BFB7B8" w14:textId="77777777" w:rsidR="009A4C04" w:rsidRDefault="009A4C04" w:rsidP="009A4C04">
      <w:pPr>
        <w:pStyle w:val="aa"/>
        <w:spacing w:before="120" w:after="120" w:line="240" w:lineRule="auto"/>
        <w:ind w:left="426"/>
        <w:jc w:val="both"/>
        <w:rPr>
          <w:rFonts w:ascii="Arial" w:hAnsi="Arial" w:cs="Arial"/>
          <w:bCs/>
          <w:sz w:val="24"/>
          <w:szCs w:val="24"/>
        </w:rPr>
      </w:pPr>
    </w:p>
    <w:p w14:paraId="5C7DBEAC" w14:textId="7AC0BD99" w:rsidR="009A4C04" w:rsidRDefault="009A4C04" w:rsidP="009A4C04">
      <w:pPr>
        <w:pStyle w:val="aa"/>
        <w:spacing w:before="120" w:after="120" w:line="240" w:lineRule="auto"/>
        <w:ind w:left="426"/>
        <w:jc w:val="both"/>
        <w:rPr>
          <w:rFonts w:ascii="Arial" w:hAnsi="Arial" w:cs="Arial"/>
          <w:bCs/>
          <w:sz w:val="24"/>
          <w:szCs w:val="24"/>
          <w:lang w:val="en-US"/>
        </w:rPr>
      </w:pPr>
      <w:r w:rsidRPr="005F1CDB">
        <w:rPr>
          <w:rFonts w:ascii="Arial" w:hAnsi="Arial" w:cs="Arial"/>
          <w:b/>
          <w:sz w:val="24"/>
          <w:szCs w:val="24"/>
          <w:lang w:val="en-US"/>
        </w:rPr>
        <w:t>CPD – Principal 5:</w:t>
      </w:r>
      <w:r>
        <w:rPr>
          <w:rFonts w:ascii="Arial" w:hAnsi="Arial" w:cs="Arial"/>
          <w:bCs/>
          <w:sz w:val="24"/>
          <w:szCs w:val="24"/>
          <w:lang w:val="en-US"/>
        </w:rPr>
        <w:t xml:space="preserve"> __________________</w:t>
      </w:r>
    </w:p>
    <w:p w14:paraId="4F368D45" w14:textId="77777777" w:rsidR="009A4C04" w:rsidRDefault="009A4C04" w:rsidP="009A4C04">
      <w:pPr>
        <w:pStyle w:val="aa"/>
        <w:spacing w:before="120" w:after="120" w:line="240" w:lineRule="auto"/>
        <w:ind w:left="426"/>
        <w:jc w:val="both"/>
        <w:rPr>
          <w:rFonts w:ascii="Arial" w:hAnsi="Arial" w:cs="Arial"/>
          <w:bCs/>
          <w:sz w:val="24"/>
          <w:szCs w:val="24"/>
          <w:lang w:val="en-US"/>
        </w:rPr>
      </w:pPr>
    </w:p>
    <w:tbl>
      <w:tblPr>
        <w:tblStyle w:val="ab"/>
        <w:tblW w:w="0" w:type="auto"/>
        <w:tblInd w:w="137" w:type="dxa"/>
        <w:tblLook w:val="04A0" w:firstRow="1" w:lastRow="0" w:firstColumn="1" w:lastColumn="0" w:noHBand="0" w:noVBand="1"/>
      </w:tblPr>
      <w:tblGrid>
        <w:gridCol w:w="2077"/>
        <w:gridCol w:w="1758"/>
        <w:gridCol w:w="1768"/>
        <w:gridCol w:w="1775"/>
        <w:gridCol w:w="1830"/>
      </w:tblGrid>
      <w:tr w:rsidR="009A4C04" w14:paraId="757FE67A" w14:textId="77777777" w:rsidTr="008B4B3F">
        <w:tc>
          <w:tcPr>
            <w:tcW w:w="2077" w:type="dxa"/>
            <w:shd w:val="clear" w:color="auto" w:fill="E7E6E6" w:themeFill="background2"/>
          </w:tcPr>
          <w:p w14:paraId="7D4DF335"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Course Name</w:t>
            </w:r>
          </w:p>
        </w:tc>
        <w:tc>
          <w:tcPr>
            <w:tcW w:w="1758" w:type="dxa"/>
            <w:shd w:val="clear" w:color="auto" w:fill="E7E6E6" w:themeFill="background2"/>
          </w:tcPr>
          <w:p w14:paraId="32782E58"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Date</w:t>
            </w:r>
          </w:p>
        </w:tc>
        <w:tc>
          <w:tcPr>
            <w:tcW w:w="1768" w:type="dxa"/>
            <w:shd w:val="clear" w:color="auto" w:fill="E7E6E6" w:themeFill="background2"/>
          </w:tcPr>
          <w:p w14:paraId="4796A3A2"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Place</w:t>
            </w:r>
          </w:p>
        </w:tc>
        <w:tc>
          <w:tcPr>
            <w:tcW w:w="1775" w:type="dxa"/>
            <w:shd w:val="clear" w:color="auto" w:fill="E7E6E6" w:themeFill="background2"/>
          </w:tcPr>
          <w:p w14:paraId="79106A7F"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CPD Hours</w:t>
            </w:r>
          </w:p>
        </w:tc>
        <w:tc>
          <w:tcPr>
            <w:tcW w:w="1830" w:type="dxa"/>
            <w:shd w:val="clear" w:color="auto" w:fill="E7E6E6" w:themeFill="background2"/>
          </w:tcPr>
          <w:p w14:paraId="05D27284" w14:textId="77777777" w:rsidR="009A4C04" w:rsidRPr="005F1CDB" w:rsidRDefault="009A4C04" w:rsidP="00512DA4">
            <w:pPr>
              <w:pStyle w:val="aa"/>
              <w:spacing w:before="120" w:after="120" w:line="240" w:lineRule="auto"/>
              <w:ind w:left="0"/>
              <w:jc w:val="both"/>
              <w:rPr>
                <w:rFonts w:ascii="Arial" w:hAnsi="Arial" w:cs="Arial"/>
                <w:b/>
                <w:lang w:val="en-US"/>
              </w:rPr>
            </w:pPr>
            <w:r w:rsidRPr="005F1CDB">
              <w:rPr>
                <w:rFonts w:ascii="Arial" w:hAnsi="Arial" w:cs="Arial"/>
                <w:b/>
                <w:lang w:val="en-US"/>
              </w:rPr>
              <w:t>Conducted By</w:t>
            </w:r>
          </w:p>
        </w:tc>
      </w:tr>
      <w:tr w:rsidR="009A4C04" w14:paraId="25053206" w14:textId="77777777" w:rsidTr="008B4B3F">
        <w:tc>
          <w:tcPr>
            <w:tcW w:w="2077" w:type="dxa"/>
          </w:tcPr>
          <w:p w14:paraId="46B9BCD2"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5E8DB0B5"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7CC10995"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1499A6AC"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659BCC9B" w14:textId="77777777" w:rsidR="009A4C04" w:rsidRDefault="009A4C04" w:rsidP="00512DA4">
            <w:pPr>
              <w:pStyle w:val="aa"/>
              <w:spacing w:before="120" w:after="120" w:line="240" w:lineRule="auto"/>
              <w:ind w:left="0"/>
              <w:jc w:val="both"/>
              <w:rPr>
                <w:rFonts w:ascii="Arial" w:hAnsi="Arial" w:cs="Arial"/>
                <w:bCs/>
                <w:lang w:val="en-US"/>
              </w:rPr>
            </w:pPr>
          </w:p>
        </w:tc>
      </w:tr>
      <w:tr w:rsidR="009A4C04" w14:paraId="51385FD1" w14:textId="77777777" w:rsidTr="008B4B3F">
        <w:tc>
          <w:tcPr>
            <w:tcW w:w="2077" w:type="dxa"/>
          </w:tcPr>
          <w:p w14:paraId="535CD03E" w14:textId="77777777" w:rsidR="009A4C04" w:rsidRDefault="009A4C04" w:rsidP="00512DA4">
            <w:pPr>
              <w:pStyle w:val="aa"/>
              <w:spacing w:before="120" w:after="120" w:line="240" w:lineRule="auto"/>
              <w:ind w:left="0"/>
              <w:jc w:val="both"/>
              <w:rPr>
                <w:rFonts w:ascii="Arial" w:hAnsi="Arial" w:cs="Arial"/>
                <w:bCs/>
                <w:lang w:val="en-US"/>
              </w:rPr>
            </w:pPr>
          </w:p>
        </w:tc>
        <w:tc>
          <w:tcPr>
            <w:tcW w:w="1758" w:type="dxa"/>
          </w:tcPr>
          <w:p w14:paraId="2AADBFFA" w14:textId="77777777" w:rsidR="009A4C04" w:rsidRDefault="009A4C04" w:rsidP="00512DA4">
            <w:pPr>
              <w:pStyle w:val="aa"/>
              <w:spacing w:before="120" w:after="120" w:line="240" w:lineRule="auto"/>
              <w:ind w:left="0"/>
              <w:jc w:val="both"/>
              <w:rPr>
                <w:rFonts w:ascii="Arial" w:hAnsi="Arial" w:cs="Arial"/>
                <w:bCs/>
                <w:lang w:val="en-US"/>
              </w:rPr>
            </w:pPr>
          </w:p>
        </w:tc>
        <w:tc>
          <w:tcPr>
            <w:tcW w:w="1768" w:type="dxa"/>
          </w:tcPr>
          <w:p w14:paraId="66AAB169" w14:textId="77777777" w:rsidR="009A4C04" w:rsidRDefault="009A4C04" w:rsidP="00512DA4">
            <w:pPr>
              <w:pStyle w:val="aa"/>
              <w:spacing w:before="120" w:after="120" w:line="240" w:lineRule="auto"/>
              <w:ind w:left="0"/>
              <w:jc w:val="both"/>
              <w:rPr>
                <w:rFonts w:ascii="Arial" w:hAnsi="Arial" w:cs="Arial"/>
                <w:bCs/>
                <w:lang w:val="en-US"/>
              </w:rPr>
            </w:pPr>
          </w:p>
        </w:tc>
        <w:tc>
          <w:tcPr>
            <w:tcW w:w="1775" w:type="dxa"/>
          </w:tcPr>
          <w:p w14:paraId="3D64EFF2" w14:textId="77777777" w:rsidR="009A4C04" w:rsidRDefault="009A4C04" w:rsidP="00512DA4">
            <w:pPr>
              <w:pStyle w:val="aa"/>
              <w:spacing w:before="120" w:after="120" w:line="240" w:lineRule="auto"/>
              <w:ind w:left="0"/>
              <w:jc w:val="both"/>
              <w:rPr>
                <w:rFonts w:ascii="Arial" w:hAnsi="Arial" w:cs="Arial"/>
                <w:bCs/>
                <w:lang w:val="en-US"/>
              </w:rPr>
            </w:pPr>
          </w:p>
        </w:tc>
        <w:tc>
          <w:tcPr>
            <w:tcW w:w="1830" w:type="dxa"/>
          </w:tcPr>
          <w:p w14:paraId="6455F8D8" w14:textId="77777777" w:rsidR="009A4C04" w:rsidRDefault="009A4C04" w:rsidP="00512DA4">
            <w:pPr>
              <w:pStyle w:val="aa"/>
              <w:spacing w:before="120" w:after="120" w:line="240" w:lineRule="auto"/>
              <w:ind w:left="0"/>
              <w:jc w:val="both"/>
              <w:rPr>
                <w:rFonts w:ascii="Arial" w:hAnsi="Arial" w:cs="Arial"/>
                <w:bCs/>
                <w:lang w:val="en-US"/>
              </w:rPr>
            </w:pPr>
          </w:p>
        </w:tc>
      </w:tr>
    </w:tbl>
    <w:p w14:paraId="5405CB1D" w14:textId="77777777" w:rsidR="009A4C04" w:rsidRDefault="009A4C04" w:rsidP="009A4C04">
      <w:pPr>
        <w:pStyle w:val="aa"/>
        <w:spacing w:before="120" w:after="120" w:line="240" w:lineRule="auto"/>
        <w:ind w:left="426"/>
        <w:jc w:val="both"/>
        <w:rPr>
          <w:rFonts w:ascii="Arial" w:hAnsi="Arial" w:cs="Arial"/>
          <w:bCs/>
          <w:sz w:val="24"/>
          <w:szCs w:val="24"/>
          <w:lang w:val="en-US"/>
        </w:rPr>
      </w:pPr>
    </w:p>
    <w:p w14:paraId="65FB11F9" w14:textId="77777777" w:rsidR="009A4C04" w:rsidRPr="006B73EA" w:rsidRDefault="009A4C04" w:rsidP="009A4C04">
      <w:pPr>
        <w:pStyle w:val="aa"/>
        <w:spacing w:before="120" w:after="120" w:line="240" w:lineRule="auto"/>
        <w:ind w:left="426"/>
        <w:jc w:val="both"/>
        <w:rPr>
          <w:rFonts w:ascii="Arial" w:hAnsi="Arial" w:cs="Arial"/>
          <w:bCs/>
          <w:sz w:val="24"/>
          <w:szCs w:val="24"/>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CC2706" w:rsidRPr="003811B2" w14:paraId="672BAC68" w14:textId="77777777" w:rsidTr="00512DA4">
        <w:trPr>
          <w:trHeight w:val="570"/>
        </w:trPr>
        <w:tc>
          <w:tcPr>
            <w:tcW w:w="9241" w:type="dxa"/>
            <w:shd w:val="clear" w:color="auto" w:fill="1F4E79" w:themeFill="accent5" w:themeFillShade="80"/>
            <w:vAlign w:val="center"/>
            <w:hideMark/>
          </w:tcPr>
          <w:p w14:paraId="416552F1" w14:textId="6CE8AD0D" w:rsidR="00CC2706" w:rsidRPr="00AF6DBC" w:rsidRDefault="005F1CDB" w:rsidP="00CC2706">
            <w:pPr>
              <w:pStyle w:val="aa"/>
              <w:numPr>
                <w:ilvl w:val="0"/>
                <w:numId w:val="1"/>
              </w:numPr>
              <w:spacing w:after="0" w:line="240" w:lineRule="auto"/>
              <w:jc w:val="center"/>
              <w:rPr>
                <w:rFonts w:ascii="Arial" w:hAnsi="Arial" w:cs="Arial"/>
                <w:b/>
                <w:color w:val="FFFFFF" w:themeColor="background1"/>
              </w:rPr>
            </w:pPr>
            <w:bookmarkStart w:id="1" w:name="_Hlk14453388"/>
            <w:r>
              <w:rPr>
                <w:rFonts w:ascii="Arial" w:hAnsi="Arial" w:cs="Arial"/>
                <w:b/>
                <w:color w:val="FFFFFF" w:themeColor="background1"/>
              </w:rPr>
              <w:t>Adequacy of Systems, Procedures and Controls</w:t>
            </w:r>
          </w:p>
        </w:tc>
      </w:tr>
      <w:bookmarkEnd w:id="1"/>
    </w:tbl>
    <w:p w14:paraId="661C781B" w14:textId="77777777" w:rsidR="00CC2706" w:rsidRPr="00CC2706" w:rsidRDefault="00CC2706" w:rsidP="00CC2706">
      <w:pPr>
        <w:spacing w:before="120" w:after="120" w:line="240" w:lineRule="auto"/>
        <w:rPr>
          <w:rFonts w:ascii="Arial" w:hAnsi="Arial" w:cs="Arial"/>
          <w:bCs/>
          <w:sz w:val="24"/>
          <w:szCs w:val="24"/>
          <w:lang w:val="en-US"/>
        </w:rPr>
      </w:pPr>
    </w:p>
    <w:p w14:paraId="1C7B3BC2" w14:textId="236F4AA5" w:rsidR="005E6B1E" w:rsidRDefault="005F1CDB" w:rsidP="005F1CDB">
      <w:pPr>
        <w:pStyle w:val="aa"/>
        <w:numPr>
          <w:ilvl w:val="1"/>
          <w:numId w:val="1"/>
        </w:numPr>
        <w:spacing w:before="120" w:after="120" w:line="240" w:lineRule="auto"/>
        <w:ind w:left="426" w:hanging="426"/>
        <w:jc w:val="both"/>
        <w:rPr>
          <w:rFonts w:ascii="Arial" w:hAnsi="Arial" w:cs="Arial"/>
          <w:bCs/>
          <w:sz w:val="24"/>
          <w:szCs w:val="24"/>
          <w:lang w:val="en-US"/>
        </w:rPr>
      </w:pPr>
      <w:r>
        <w:rPr>
          <w:rFonts w:ascii="Arial" w:hAnsi="Arial" w:cs="Arial"/>
          <w:bCs/>
          <w:sz w:val="24"/>
          <w:szCs w:val="24"/>
          <w:lang w:val="en-US"/>
        </w:rPr>
        <w:t>Please confirm if the Registered Auditor has adequate systems, procedures and controls to ensure due compliance with:</w:t>
      </w:r>
    </w:p>
    <w:p w14:paraId="7F8F71A8" w14:textId="3D083271" w:rsidR="00FA5B7D" w:rsidRDefault="00FA5B7D" w:rsidP="00FA5B7D">
      <w:pPr>
        <w:pStyle w:val="aa"/>
        <w:spacing w:before="120" w:after="120" w:line="240" w:lineRule="auto"/>
        <w:ind w:left="426"/>
        <w:jc w:val="both"/>
        <w:rPr>
          <w:rFonts w:ascii="Arial" w:hAnsi="Arial" w:cs="Arial"/>
          <w:bCs/>
          <w:sz w:val="24"/>
          <w:szCs w:val="24"/>
          <w:lang w:val="en-US"/>
        </w:rPr>
      </w:pPr>
    </w:p>
    <w:tbl>
      <w:tblPr>
        <w:tblStyle w:val="ab"/>
        <w:tblW w:w="0" w:type="auto"/>
        <w:tblInd w:w="137" w:type="dxa"/>
        <w:tblLook w:val="04A0" w:firstRow="1" w:lastRow="0" w:firstColumn="1" w:lastColumn="0" w:noHBand="0" w:noVBand="1"/>
      </w:tblPr>
      <w:tblGrid>
        <w:gridCol w:w="7371"/>
        <w:gridCol w:w="851"/>
        <w:gridCol w:w="986"/>
      </w:tblGrid>
      <w:tr w:rsidR="00FA5B7D" w14:paraId="3A54DBEC" w14:textId="77777777" w:rsidTr="008B4B3F">
        <w:tc>
          <w:tcPr>
            <w:tcW w:w="9208" w:type="dxa"/>
            <w:gridSpan w:val="3"/>
            <w:shd w:val="clear" w:color="auto" w:fill="E7E6E6" w:themeFill="background2"/>
          </w:tcPr>
          <w:p w14:paraId="298DA738" w14:textId="2E545848" w:rsidR="00FA5B7D" w:rsidRPr="00FA5B7D" w:rsidRDefault="00FA5B7D" w:rsidP="00FA5B7D">
            <w:pPr>
              <w:pStyle w:val="aa"/>
              <w:spacing w:before="120" w:after="120" w:line="240" w:lineRule="auto"/>
              <w:ind w:left="0"/>
              <w:jc w:val="both"/>
              <w:rPr>
                <w:rFonts w:ascii="Arial" w:hAnsi="Arial" w:cs="Arial"/>
                <w:b/>
                <w:lang w:val="en-US"/>
              </w:rPr>
            </w:pPr>
            <w:r w:rsidRPr="00FA5B7D">
              <w:rPr>
                <w:rFonts w:ascii="Arial" w:hAnsi="Arial" w:cs="Arial"/>
                <w:b/>
                <w:lang w:val="en-US"/>
              </w:rPr>
              <w:t>Compliance Confirmation</w:t>
            </w:r>
          </w:p>
        </w:tc>
      </w:tr>
      <w:tr w:rsidR="00FA5B7D" w14:paraId="79A3AED4" w14:textId="77777777" w:rsidTr="008B4B3F">
        <w:tc>
          <w:tcPr>
            <w:tcW w:w="7371" w:type="dxa"/>
          </w:tcPr>
          <w:p w14:paraId="6485B8A3" w14:textId="00553A94" w:rsidR="00FA5B7D" w:rsidRPr="00FA5B7D" w:rsidRDefault="00FA5B7D" w:rsidP="00FA5B7D">
            <w:pPr>
              <w:pStyle w:val="aa"/>
              <w:spacing w:before="120" w:after="120" w:line="240" w:lineRule="auto"/>
              <w:ind w:left="0"/>
              <w:jc w:val="both"/>
              <w:rPr>
                <w:rFonts w:ascii="Arial" w:hAnsi="Arial" w:cs="Arial"/>
                <w:b/>
                <w:lang w:val="en-US"/>
              </w:rPr>
            </w:pPr>
            <w:r w:rsidRPr="00FA5B7D">
              <w:rPr>
                <w:rFonts w:ascii="Arial" w:hAnsi="Arial" w:cs="Arial"/>
                <w:b/>
                <w:lang w:val="en-US"/>
              </w:rPr>
              <w:t>Description</w:t>
            </w:r>
          </w:p>
        </w:tc>
        <w:tc>
          <w:tcPr>
            <w:tcW w:w="851" w:type="dxa"/>
          </w:tcPr>
          <w:p w14:paraId="79091F20" w14:textId="129F1CAE" w:rsidR="00FA5B7D" w:rsidRDefault="00FA5B7D" w:rsidP="008B4B3F">
            <w:pPr>
              <w:pStyle w:val="aa"/>
              <w:spacing w:before="120" w:after="120" w:line="240" w:lineRule="auto"/>
              <w:ind w:left="0"/>
              <w:jc w:val="center"/>
              <w:rPr>
                <w:rFonts w:ascii="Arial" w:hAnsi="Arial" w:cs="Arial"/>
                <w:bCs/>
                <w:lang w:val="en-US"/>
              </w:rPr>
            </w:pPr>
            <w:r>
              <w:rPr>
                <w:rFonts w:ascii="Arial" w:hAnsi="Arial" w:cs="Arial"/>
                <w:bCs/>
                <w:lang w:val="en-US"/>
              </w:rPr>
              <w:t>Yes</w:t>
            </w:r>
          </w:p>
        </w:tc>
        <w:tc>
          <w:tcPr>
            <w:tcW w:w="986" w:type="dxa"/>
          </w:tcPr>
          <w:p w14:paraId="6DFC0DA0" w14:textId="37F190CE" w:rsidR="00FA5B7D" w:rsidRDefault="00FA5B7D" w:rsidP="008B4B3F">
            <w:pPr>
              <w:pStyle w:val="aa"/>
              <w:spacing w:before="120" w:after="120" w:line="240" w:lineRule="auto"/>
              <w:ind w:left="0"/>
              <w:jc w:val="center"/>
              <w:rPr>
                <w:rFonts w:ascii="Arial" w:hAnsi="Arial" w:cs="Arial"/>
                <w:bCs/>
                <w:lang w:val="en-US"/>
              </w:rPr>
            </w:pPr>
            <w:r>
              <w:rPr>
                <w:rFonts w:ascii="Arial" w:hAnsi="Arial" w:cs="Arial"/>
                <w:bCs/>
                <w:lang w:val="en-US"/>
              </w:rPr>
              <w:t>NO</w:t>
            </w:r>
          </w:p>
        </w:tc>
      </w:tr>
      <w:tr w:rsidR="00FA5B7D" w:rsidRPr="003811B2" w14:paraId="2480C23B" w14:textId="77777777" w:rsidTr="008B4B3F">
        <w:tc>
          <w:tcPr>
            <w:tcW w:w="7371" w:type="dxa"/>
          </w:tcPr>
          <w:p w14:paraId="1776F706" w14:textId="5660D1C2" w:rsidR="00FA5B7D" w:rsidRDefault="00FA5B7D" w:rsidP="00FA5B7D">
            <w:pPr>
              <w:pStyle w:val="aa"/>
              <w:spacing w:before="120" w:after="120" w:line="240" w:lineRule="auto"/>
              <w:ind w:left="0"/>
              <w:jc w:val="both"/>
              <w:rPr>
                <w:rFonts w:ascii="Arial" w:hAnsi="Arial" w:cs="Arial"/>
                <w:bCs/>
                <w:lang w:val="en-US"/>
              </w:rPr>
            </w:pPr>
            <w:r>
              <w:rPr>
                <w:rFonts w:ascii="Arial" w:hAnsi="Arial" w:cs="Arial"/>
                <w:bCs/>
                <w:lang w:val="en-US"/>
              </w:rPr>
              <w:t>The International Standards on Auditing</w:t>
            </w:r>
          </w:p>
        </w:tc>
        <w:tc>
          <w:tcPr>
            <w:tcW w:w="851" w:type="dxa"/>
          </w:tcPr>
          <w:p w14:paraId="49EF6C55" w14:textId="77777777" w:rsidR="00FA5B7D" w:rsidRDefault="00FA5B7D" w:rsidP="00FA5B7D">
            <w:pPr>
              <w:pStyle w:val="aa"/>
              <w:spacing w:before="120" w:after="120" w:line="240" w:lineRule="auto"/>
              <w:ind w:left="0"/>
              <w:jc w:val="both"/>
              <w:rPr>
                <w:rFonts w:ascii="Arial" w:hAnsi="Arial" w:cs="Arial"/>
                <w:bCs/>
                <w:lang w:val="en-US"/>
              </w:rPr>
            </w:pPr>
          </w:p>
        </w:tc>
        <w:tc>
          <w:tcPr>
            <w:tcW w:w="986" w:type="dxa"/>
          </w:tcPr>
          <w:p w14:paraId="011BD9D7" w14:textId="77777777" w:rsidR="00FA5B7D" w:rsidRDefault="00FA5B7D" w:rsidP="00FA5B7D">
            <w:pPr>
              <w:pStyle w:val="aa"/>
              <w:spacing w:before="120" w:after="120" w:line="240" w:lineRule="auto"/>
              <w:ind w:left="0"/>
              <w:jc w:val="both"/>
              <w:rPr>
                <w:rFonts w:ascii="Arial" w:hAnsi="Arial" w:cs="Arial"/>
                <w:bCs/>
                <w:lang w:val="en-US"/>
              </w:rPr>
            </w:pPr>
          </w:p>
        </w:tc>
      </w:tr>
      <w:tr w:rsidR="00FA5B7D" w:rsidRPr="003811B2" w14:paraId="411CCB7C" w14:textId="77777777" w:rsidTr="008B4B3F">
        <w:tc>
          <w:tcPr>
            <w:tcW w:w="7371" w:type="dxa"/>
          </w:tcPr>
          <w:p w14:paraId="7AA822F4" w14:textId="39917821" w:rsidR="00FA5B7D" w:rsidRDefault="00FA5B7D" w:rsidP="00FA5B7D">
            <w:pPr>
              <w:pStyle w:val="aa"/>
              <w:spacing w:before="120" w:after="120" w:line="240" w:lineRule="auto"/>
              <w:ind w:left="0"/>
              <w:jc w:val="both"/>
              <w:rPr>
                <w:rFonts w:ascii="Arial" w:hAnsi="Arial" w:cs="Arial"/>
                <w:bCs/>
                <w:lang w:val="en-US"/>
              </w:rPr>
            </w:pPr>
            <w:r>
              <w:rPr>
                <w:rFonts w:ascii="Arial" w:hAnsi="Arial" w:cs="Arial"/>
                <w:bCs/>
                <w:lang w:val="en-US"/>
              </w:rPr>
              <w:t>The International Standards on Quality Control</w:t>
            </w:r>
            <w:ins w:id="2" w:author="Jon Hooper" w:date="2021-01-18T09:07:00Z">
              <w:r w:rsidR="000B5152">
                <w:rPr>
                  <w:rFonts w:ascii="Arial" w:hAnsi="Arial" w:cs="Arial"/>
                  <w:bCs/>
                  <w:lang w:val="en-US"/>
                </w:rPr>
                <w:t xml:space="preserve"> 1</w:t>
              </w:r>
            </w:ins>
          </w:p>
        </w:tc>
        <w:tc>
          <w:tcPr>
            <w:tcW w:w="851" w:type="dxa"/>
          </w:tcPr>
          <w:p w14:paraId="1F51E7F6" w14:textId="77777777" w:rsidR="00FA5B7D" w:rsidRDefault="00FA5B7D" w:rsidP="00FA5B7D">
            <w:pPr>
              <w:pStyle w:val="aa"/>
              <w:spacing w:before="120" w:after="120" w:line="240" w:lineRule="auto"/>
              <w:ind w:left="0"/>
              <w:jc w:val="both"/>
              <w:rPr>
                <w:rFonts w:ascii="Arial" w:hAnsi="Arial" w:cs="Arial"/>
                <w:bCs/>
                <w:lang w:val="en-US"/>
              </w:rPr>
            </w:pPr>
          </w:p>
        </w:tc>
        <w:tc>
          <w:tcPr>
            <w:tcW w:w="986" w:type="dxa"/>
          </w:tcPr>
          <w:p w14:paraId="243C873C" w14:textId="77777777" w:rsidR="00FA5B7D" w:rsidRDefault="00FA5B7D" w:rsidP="00FA5B7D">
            <w:pPr>
              <w:pStyle w:val="aa"/>
              <w:spacing w:before="120" w:after="120" w:line="240" w:lineRule="auto"/>
              <w:ind w:left="0"/>
              <w:jc w:val="both"/>
              <w:rPr>
                <w:rFonts w:ascii="Arial" w:hAnsi="Arial" w:cs="Arial"/>
                <w:bCs/>
                <w:lang w:val="en-US"/>
              </w:rPr>
            </w:pPr>
          </w:p>
        </w:tc>
      </w:tr>
      <w:tr w:rsidR="00FA5B7D" w:rsidRPr="003811B2" w14:paraId="55D4F5D4" w14:textId="77777777" w:rsidTr="008B4B3F">
        <w:tc>
          <w:tcPr>
            <w:tcW w:w="7371" w:type="dxa"/>
          </w:tcPr>
          <w:p w14:paraId="08B720DA" w14:textId="1BD66676" w:rsidR="00FA5B7D" w:rsidRDefault="00FA5B7D" w:rsidP="00FA5B7D">
            <w:pPr>
              <w:pStyle w:val="aa"/>
              <w:spacing w:before="120" w:after="120" w:line="240" w:lineRule="auto"/>
              <w:ind w:left="0"/>
              <w:jc w:val="both"/>
              <w:rPr>
                <w:rFonts w:ascii="Arial" w:hAnsi="Arial" w:cs="Arial"/>
                <w:bCs/>
                <w:lang w:val="en-US"/>
              </w:rPr>
            </w:pPr>
            <w:r>
              <w:rPr>
                <w:rFonts w:ascii="Arial" w:hAnsi="Arial" w:cs="Arial"/>
                <w:bCs/>
                <w:lang w:val="en-US"/>
              </w:rPr>
              <w:t>The Code of Ethics for Professional Accountants</w:t>
            </w:r>
          </w:p>
        </w:tc>
        <w:tc>
          <w:tcPr>
            <w:tcW w:w="851" w:type="dxa"/>
          </w:tcPr>
          <w:p w14:paraId="747405A3" w14:textId="77777777" w:rsidR="00FA5B7D" w:rsidRDefault="00FA5B7D" w:rsidP="00FA5B7D">
            <w:pPr>
              <w:pStyle w:val="aa"/>
              <w:spacing w:before="120" w:after="120" w:line="240" w:lineRule="auto"/>
              <w:ind w:left="0"/>
              <w:jc w:val="both"/>
              <w:rPr>
                <w:rFonts w:ascii="Arial" w:hAnsi="Arial" w:cs="Arial"/>
                <w:bCs/>
                <w:lang w:val="en-US"/>
              </w:rPr>
            </w:pPr>
          </w:p>
        </w:tc>
        <w:tc>
          <w:tcPr>
            <w:tcW w:w="986" w:type="dxa"/>
          </w:tcPr>
          <w:p w14:paraId="22093222" w14:textId="77777777" w:rsidR="00FA5B7D" w:rsidRDefault="00FA5B7D" w:rsidP="00FA5B7D">
            <w:pPr>
              <w:pStyle w:val="aa"/>
              <w:spacing w:before="120" w:after="120" w:line="240" w:lineRule="auto"/>
              <w:ind w:left="0"/>
              <w:jc w:val="both"/>
              <w:rPr>
                <w:rFonts w:ascii="Arial" w:hAnsi="Arial" w:cs="Arial"/>
                <w:bCs/>
                <w:lang w:val="en-US"/>
              </w:rPr>
            </w:pPr>
          </w:p>
        </w:tc>
      </w:tr>
    </w:tbl>
    <w:p w14:paraId="1C72E10F" w14:textId="77777777" w:rsidR="0074759A" w:rsidRDefault="0074759A" w:rsidP="0074759A">
      <w:pPr>
        <w:pStyle w:val="aa"/>
        <w:spacing w:before="120" w:after="120" w:line="240" w:lineRule="auto"/>
        <w:ind w:left="426"/>
        <w:jc w:val="both"/>
        <w:rPr>
          <w:rFonts w:ascii="Arial" w:hAnsi="Arial" w:cs="Arial"/>
          <w:bCs/>
          <w:sz w:val="24"/>
          <w:szCs w:val="24"/>
          <w:lang w:val="en-US"/>
        </w:rPr>
      </w:pPr>
    </w:p>
    <w:tbl>
      <w:tblPr>
        <w:tblStyle w:val="ab"/>
        <w:tblW w:w="0" w:type="auto"/>
        <w:tblInd w:w="137" w:type="dxa"/>
        <w:tblLook w:val="04A0" w:firstRow="1" w:lastRow="0" w:firstColumn="1" w:lastColumn="0" w:noHBand="0" w:noVBand="1"/>
      </w:tblPr>
      <w:tblGrid>
        <w:gridCol w:w="9208"/>
      </w:tblGrid>
      <w:tr w:rsidR="009F58FF" w:rsidRPr="003811B2" w14:paraId="14831877" w14:textId="77777777" w:rsidTr="008B4B3F">
        <w:tc>
          <w:tcPr>
            <w:tcW w:w="9208" w:type="dxa"/>
            <w:shd w:val="clear" w:color="auto" w:fill="E7E6E6" w:themeFill="background2"/>
          </w:tcPr>
          <w:p w14:paraId="676E7B75" w14:textId="2A634309" w:rsidR="009F58FF" w:rsidRPr="009F58FF" w:rsidRDefault="009F58FF" w:rsidP="00FA5B7D">
            <w:pPr>
              <w:pStyle w:val="aa"/>
              <w:spacing w:before="120" w:after="120" w:line="240" w:lineRule="auto"/>
              <w:ind w:left="0"/>
              <w:jc w:val="both"/>
              <w:rPr>
                <w:rFonts w:ascii="Arial" w:hAnsi="Arial" w:cs="Arial"/>
                <w:b/>
                <w:lang w:val="en-US"/>
              </w:rPr>
            </w:pPr>
            <w:r w:rsidRPr="009F58FF">
              <w:rPr>
                <w:rFonts w:ascii="Arial" w:hAnsi="Arial" w:cs="Arial"/>
                <w:b/>
                <w:color w:val="000000" w:themeColor="text1"/>
                <w:lang w:val="en-US"/>
              </w:rPr>
              <w:t xml:space="preserve">If </w:t>
            </w:r>
            <w:r>
              <w:rPr>
                <w:rFonts w:ascii="Arial" w:hAnsi="Arial" w:cs="Arial"/>
                <w:b/>
                <w:color w:val="000000" w:themeColor="text1"/>
                <w:lang w:val="en-US"/>
              </w:rPr>
              <w:t>N</w:t>
            </w:r>
            <w:r w:rsidRPr="009F58FF">
              <w:rPr>
                <w:rFonts w:ascii="Arial" w:hAnsi="Arial" w:cs="Arial"/>
                <w:b/>
                <w:color w:val="000000" w:themeColor="text1"/>
                <w:lang w:val="en-US"/>
              </w:rPr>
              <w:t>o, please provide details</w:t>
            </w:r>
          </w:p>
        </w:tc>
      </w:tr>
      <w:tr w:rsidR="009F58FF" w:rsidRPr="003811B2" w14:paraId="49546E95" w14:textId="77777777" w:rsidTr="008B4B3F">
        <w:tc>
          <w:tcPr>
            <w:tcW w:w="9208" w:type="dxa"/>
          </w:tcPr>
          <w:p w14:paraId="044E425C" w14:textId="77777777" w:rsidR="009F58FF" w:rsidRDefault="009F58FF" w:rsidP="00FA5B7D">
            <w:pPr>
              <w:pStyle w:val="aa"/>
              <w:spacing w:before="120" w:after="120" w:line="240" w:lineRule="auto"/>
              <w:ind w:left="0"/>
              <w:jc w:val="both"/>
              <w:rPr>
                <w:rFonts w:ascii="Arial" w:hAnsi="Arial" w:cs="Arial"/>
                <w:bCs/>
                <w:lang w:val="en-US"/>
              </w:rPr>
            </w:pPr>
          </w:p>
        </w:tc>
      </w:tr>
    </w:tbl>
    <w:p w14:paraId="16946102" w14:textId="77777777" w:rsidR="0074759A" w:rsidRDefault="0074759A" w:rsidP="005436A3">
      <w:pPr>
        <w:pStyle w:val="aa"/>
        <w:spacing w:before="120" w:after="120" w:line="240" w:lineRule="auto"/>
        <w:ind w:left="426"/>
        <w:jc w:val="both"/>
        <w:rPr>
          <w:rFonts w:ascii="Arial" w:hAnsi="Arial" w:cs="Arial"/>
          <w:bCs/>
          <w:sz w:val="24"/>
          <w:szCs w:val="24"/>
          <w:lang w:val="en-US"/>
        </w:rPr>
      </w:pPr>
    </w:p>
    <w:p w14:paraId="2CB9281C" w14:textId="325D7F96" w:rsidR="0074759A" w:rsidRDefault="0074759A" w:rsidP="0074759A">
      <w:pPr>
        <w:pStyle w:val="aa"/>
        <w:numPr>
          <w:ilvl w:val="1"/>
          <w:numId w:val="1"/>
        </w:numPr>
        <w:spacing w:before="120" w:after="120" w:line="240" w:lineRule="auto"/>
        <w:ind w:left="426" w:hanging="426"/>
        <w:jc w:val="both"/>
        <w:rPr>
          <w:rFonts w:ascii="Arial" w:hAnsi="Arial" w:cs="Arial"/>
          <w:bCs/>
          <w:sz w:val="24"/>
          <w:szCs w:val="24"/>
          <w:lang w:val="en-US"/>
        </w:rPr>
      </w:pPr>
      <w:r>
        <w:rPr>
          <w:rFonts w:ascii="Arial" w:hAnsi="Arial" w:cs="Arial"/>
          <w:bCs/>
          <w:sz w:val="24"/>
          <w:szCs w:val="24"/>
          <w:lang w:val="en-US"/>
        </w:rPr>
        <w:t>Have any changes been made to the systems, procedures and controls during the year. If so, please provide copies of the amended documents.</w:t>
      </w:r>
    </w:p>
    <w:p w14:paraId="47F4705D" w14:textId="7EED33E7" w:rsidR="00123BC2" w:rsidRDefault="00123BC2" w:rsidP="005436A3">
      <w:pPr>
        <w:pStyle w:val="aa"/>
        <w:spacing w:before="120" w:after="120" w:line="240" w:lineRule="auto"/>
        <w:ind w:left="426"/>
        <w:jc w:val="both"/>
        <w:rPr>
          <w:rFonts w:ascii="Arial" w:hAnsi="Arial" w:cs="Arial"/>
          <w:bCs/>
          <w:sz w:val="24"/>
          <w:szCs w:val="24"/>
          <w:lang w:val="en-US"/>
        </w:rPr>
      </w:pPr>
    </w:p>
    <w:p w14:paraId="4C6B22C3" w14:textId="4CE2C82B" w:rsidR="00F85258" w:rsidRDefault="00123BC2" w:rsidP="0074759A">
      <w:pPr>
        <w:pStyle w:val="aa"/>
        <w:numPr>
          <w:ilvl w:val="1"/>
          <w:numId w:val="1"/>
        </w:numPr>
        <w:spacing w:before="120" w:after="120" w:line="240" w:lineRule="auto"/>
        <w:ind w:left="426" w:hanging="426"/>
        <w:jc w:val="both"/>
        <w:rPr>
          <w:rFonts w:ascii="Arial" w:hAnsi="Arial" w:cs="Arial"/>
          <w:bCs/>
          <w:sz w:val="24"/>
          <w:szCs w:val="24"/>
          <w:lang w:val="en-US"/>
        </w:rPr>
      </w:pPr>
      <w:r>
        <w:rPr>
          <w:rFonts w:ascii="Arial" w:hAnsi="Arial" w:cs="Arial"/>
          <w:bCs/>
          <w:sz w:val="24"/>
          <w:szCs w:val="24"/>
          <w:lang w:val="en-US"/>
        </w:rPr>
        <w:t>Please update and attac</w:t>
      </w:r>
      <w:r w:rsidR="00F74D9F">
        <w:rPr>
          <w:rFonts w:ascii="Arial" w:hAnsi="Arial" w:cs="Arial"/>
          <w:bCs/>
          <w:sz w:val="24"/>
          <w:szCs w:val="24"/>
          <w:lang w:val="en-US"/>
        </w:rPr>
        <w:t>h</w:t>
      </w:r>
      <w:r>
        <w:rPr>
          <w:rFonts w:ascii="Arial" w:hAnsi="Arial" w:cs="Arial"/>
          <w:bCs/>
          <w:sz w:val="24"/>
          <w:szCs w:val="24"/>
          <w:lang w:val="en-US"/>
        </w:rPr>
        <w:t xml:space="preserve"> Forms B1 and B2</w:t>
      </w:r>
      <w:r w:rsidR="00C54186">
        <w:rPr>
          <w:rFonts w:ascii="Arial" w:hAnsi="Arial" w:cs="Arial"/>
          <w:bCs/>
          <w:sz w:val="24"/>
          <w:szCs w:val="24"/>
          <w:lang w:val="en-US"/>
        </w:rPr>
        <w:t>, which are part of the AFSA audit quality inspection process.</w:t>
      </w:r>
      <w:r w:rsidR="00B6679D">
        <w:rPr>
          <w:rFonts w:ascii="Arial" w:hAnsi="Arial" w:cs="Arial"/>
          <w:bCs/>
          <w:sz w:val="24"/>
          <w:szCs w:val="24"/>
          <w:lang w:val="en-US"/>
        </w:rPr>
        <w:t xml:space="preserve"> B1 is </w:t>
      </w:r>
      <w:r w:rsidR="002249C5">
        <w:rPr>
          <w:rFonts w:ascii="Arial" w:hAnsi="Arial" w:cs="Arial"/>
          <w:bCs/>
          <w:sz w:val="24"/>
          <w:szCs w:val="24"/>
          <w:lang w:val="en-US"/>
        </w:rPr>
        <w:t>‘</w:t>
      </w:r>
      <w:r w:rsidR="00B6679D">
        <w:rPr>
          <w:rFonts w:ascii="Arial" w:hAnsi="Arial" w:cs="Arial"/>
          <w:bCs/>
          <w:sz w:val="24"/>
          <w:szCs w:val="24"/>
          <w:lang w:val="en-US"/>
        </w:rPr>
        <w:t xml:space="preserve">Assessment of internal quality control </w:t>
      </w:r>
      <w:r w:rsidR="002249C5">
        <w:rPr>
          <w:rFonts w:ascii="Arial" w:hAnsi="Arial" w:cs="Arial"/>
          <w:bCs/>
          <w:sz w:val="24"/>
          <w:szCs w:val="24"/>
          <w:lang w:val="en-US"/>
        </w:rPr>
        <w:t xml:space="preserve">system’; B2 is </w:t>
      </w:r>
      <w:r w:rsidR="00E56A1B">
        <w:rPr>
          <w:rFonts w:ascii="Arial" w:hAnsi="Arial" w:cs="Arial"/>
          <w:bCs/>
          <w:sz w:val="24"/>
          <w:szCs w:val="24"/>
          <w:lang w:val="en-US"/>
        </w:rPr>
        <w:t>‘Assessment of internal quality control monitoring program’.</w:t>
      </w:r>
    </w:p>
    <w:p w14:paraId="190D45E5" w14:textId="77777777" w:rsidR="009F58FF" w:rsidRPr="005436A3" w:rsidRDefault="009F58FF" w:rsidP="00FA5B7D">
      <w:pPr>
        <w:pStyle w:val="aa"/>
        <w:spacing w:before="120" w:after="120" w:line="240" w:lineRule="auto"/>
        <w:ind w:left="426"/>
        <w:jc w:val="both"/>
        <w:rPr>
          <w:rFonts w:ascii="Arial" w:hAnsi="Arial" w:cs="Arial"/>
          <w:bCs/>
          <w:sz w:val="24"/>
          <w:szCs w:val="24"/>
        </w:rPr>
      </w:pPr>
    </w:p>
    <w:p w14:paraId="1AD8DC3C" w14:textId="77777777" w:rsidR="005F1CDB" w:rsidRPr="003079B8" w:rsidRDefault="005F1CDB" w:rsidP="005F1CDB">
      <w:pPr>
        <w:pStyle w:val="aa"/>
        <w:spacing w:before="120" w:after="120" w:line="240" w:lineRule="auto"/>
        <w:ind w:left="426"/>
        <w:jc w:val="both"/>
        <w:rPr>
          <w:rFonts w:ascii="Arial" w:hAnsi="Arial" w:cs="Arial"/>
          <w:bCs/>
          <w:sz w:val="24"/>
          <w:szCs w:val="24"/>
          <w:lang w:val="en-US"/>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5E6B1E" w:rsidRPr="00AF6DBC" w14:paraId="3909BBC0" w14:textId="77777777" w:rsidTr="00512DA4">
        <w:trPr>
          <w:trHeight w:val="570"/>
        </w:trPr>
        <w:tc>
          <w:tcPr>
            <w:tcW w:w="9241" w:type="dxa"/>
            <w:shd w:val="clear" w:color="auto" w:fill="1F4E79" w:themeFill="accent5" w:themeFillShade="80"/>
            <w:vAlign w:val="center"/>
            <w:hideMark/>
          </w:tcPr>
          <w:p w14:paraId="3281CFB2" w14:textId="7C12986E" w:rsidR="005E6B1E" w:rsidRPr="00AF6DBC" w:rsidRDefault="009F58FF" w:rsidP="005E6B1E">
            <w:pPr>
              <w:pStyle w:val="aa"/>
              <w:numPr>
                <w:ilvl w:val="0"/>
                <w:numId w:val="1"/>
              </w:numPr>
              <w:spacing w:after="0" w:line="240" w:lineRule="auto"/>
              <w:jc w:val="center"/>
              <w:rPr>
                <w:rFonts w:ascii="Arial" w:hAnsi="Arial" w:cs="Arial"/>
                <w:b/>
                <w:color w:val="FFFFFF" w:themeColor="background1"/>
              </w:rPr>
            </w:pPr>
            <w:r>
              <w:rPr>
                <w:rFonts w:ascii="Arial" w:hAnsi="Arial" w:cs="Arial"/>
                <w:b/>
                <w:color w:val="FFFFFF" w:themeColor="background1"/>
              </w:rPr>
              <w:t>Resignation and Removals</w:t>
            </w:r>
          </w:p>
        </w:tc>
      </w:tr>
    </w:tbl>
    <w:p w14:paraId="06A5B16E" w14:textId="309D3FC7" w:rsidR="009F58FF" w:rsidRPr="009F58FF" w:rsidRDefault="009F58FF" w:rsidP="00512DA4">
      <w:pPr>
        <w:pStyle w:val="aa"/>
        <w:numPr>
          <w:ilvl w:val="1"/>
          <w:numId w:val="1"/>
        </w:numPr>
        <w:spacing w:before="120" w:after="120" w:line="240" w:lineRule="auto"/>
        <w:ind w:left="426" w:hanging="426"/>
        <w:jc w:val="both"/>
        <w:rPr>
          <w:rFonts w:ascii="Arial" w:hAnsi="Arial" w:cs="Arial"/>
          <w:bCs/>
          <w:sz w:val="24"/>
          <w:szCs w:val="24"/>
        </w:rPr>
      </w:pPr>
      <w:r>
        <w:rPr>
          <w:rFonts w:ascii="Arial" w:hAnsi="Arial" w:cs="Arial"/>
          <w:bCs/>
          <w:sz w:val="24"/>
          <w:szCs w:val="24"/>
          <w:lang w:val="en-US"/>
        </w:rPr>
        <w:t xml:space="preserve">Please provide a list of all AFSA regulated entities that you either resigned from or were removed from during the Period covered by the form. </w:t>
      </w:r>
    </w:p>
    <w:tbl>
      <w:tblPr>
        <w:tblStyle w:val="ab"/>
        <w:tblW w:w="0" w:type="auto"/>
        <w:tblInd w:w="137" w:type="dxa"/>
        <w:tblLook w:val="04A0" w:firstRow="1" w:lastRow="0" w:firstColumn="1" w:lastColumn="0" w:noHBand="0" w:noVBand="1"/>
      </w:tblPr>
      <w:tblGrid>
        <w:gridCol w:w="2978"/>
        <w:gridCol w:w="3115"/>
        <w:gridCol w:w="1569"/>
        <w:gridCol w:w="1546"/>
      </w:tblGrid>
      <w:tr w:rsidR="009F58FF" w:rsidRPr="003811B2" w14:paraId="55FC4C63" w14:textId="77777777" w:rsidTr="008B4B3F">
        <w:tc>
          <w:tcPr>
            <w:tcW w:w="9208" w:type="dxa"/>
            <w:gridSpan w:val="4"/>
            <w:shd w:val="clear" w:color="auto" w:fill="E7E6E6" w:themeFill="background2"/>
          </w:tcPr>
          <w:p w14:paraId="72F90330" w14:textId="7463196D" w:rsidR="009F58FF" w:rsidRPr="00BD12C9" w:rsidRDefault="009F58FF" w:rsidP="009F58FF">
            <w:pPr>
              <w:spacing w:before="120" w:after="120"/>
              <w:jc w:val="both"/>
              <w:rPr>
                <w:rFonts w:ascii="Arial" w:hAnsi="Arial" w:cs="Arial"/>
                <w:b/>
              </w:rPr>
            </w:pPr>
            <w:r w:rsidRPr="00BD12C9">
              <w:rPr>
                <w:rFonts w:ascii="Arial" w:hAnsi="Arial" w:cs="Arial"/>
                <w:b/>
              </w:rPr>
              <w:t>AFSA regulated entities that you either resigned from or were removed</w:t>
            </w:r>
          </w:p>
        </w:tc>
      </w:tr>
      <w:tr w:rsidR="009F58FF" w:rsidRPr="003811B2" w14:paraId="69BBF93D" w14:textId="77777777" w:rsidTr="008B4B3F">
        <w:trPr>
          <w:trHeight w:val="443"/>
        </w:trPr>
        <w:tc>
          <w:tcPr>
            <w:tcW w:w="2978" w:type="dxa"/>
            <w:vMerge w:val="restart"/>
          </w:tcPr>
          <w:p w14:paraId="4B0B46DC" w14:textId="063C344B" w:rsidR="009F58FF" w:rsidRPr="00BD12C9" w:rsidRDefault="009F58FF" w:rsidP="009F58FF">
            <w:pPr>
              <w:spacing w:before="120" w:after="120"/>
              <w:jc w:val="both"/>
              <w:rPr>
                <w:rFonts w:ascii="Arial" w:hAnsi="Arial" w:cs="Arial"/>
                <w:b/>
              </w:rPr>
            </w:pPr>
            <w:r w:rsidRPr="00BD12C9">
              <w:rPr>
                <w:rFonts w:ascii="Arial" w:hAnsi="Arial" w:cs="Arial"/>
                <w:b/>
              </w:rPr>
              <w:t xml:space="preserve">Name of the company </w:t>
            </w:r>
          </w:p>
        </w:tc>
        <w:tc>
          <w:tcPr>
            <w:tcW w:w="3115" w:type="dxa"/>
            <w:vMerge w:val="restart"/>
          </w:tcPr>
          <w:p w14:paraId="0AAA380C" w14:textId="7FC6C03F" w:rsidR="009F58FF" w:rsidRPr="00BD12C9" w:rsidRDefault="009F58FF" w:rsidP="009F58FF">
            <w:pPr>
              <w:spacing w:before="120" w:after="120"/>
              <w:jc w:val="both"/>
              <w:rPr>
                <w:rFonts w:ascii="Arial" w:hAnsi="Arial" w:cs="Arial"/>
                <w:b/>
              </w:rPr>
            </w:pPr>
            <w:r w:rsidRPr="00BD12C9">
              <w:rPr>
                <w:rFonts w:ascii="Arial" w:hAnsi="Arial" w:cs="Arial"/>
                <w:b/>
              </w:rPr>
              <w:t>Reason for resigning or being removed</w:t>
            </w:r>
          </w:p>
        </w:tc>
        <w:tc>
          <w:tcPr>
            <w:tcW w:w="3115" w:type="dxa"/>
            <w:gridSpan w:val="2"/>
          </w:tcPr>
          <w:p w14:paraId="3F34DAD5" w14:textId="67A38687" w:rsidR="009F58FF" w:rsidRPr="00BD12C9" w:rsidRDefault="00512DA4" w:rsidP="009F58FF">
            <w:pPr>
              <w:spacing w:before="120" w:after="120"/>
              <w:jc w:val="both"/>
              <w:rPr>
                <w:rFonts w:ascii="Arial" w:hAnsi="Arial" w:cs="Arial"/>
                <w:b/>
              </w:rPr>
            </w:pPr>
            <w:r w:rsidRPr="00BD12C9">
              <w:rPr>
                <w:rFonts w:ascii="Arial" w:hAnsi="Arial" w:cs="Arial"/>
                <w:b/>
              </w:rPr>
              <w:t>Notice under Article 139(2)(b)</w:t>
            </w:r>
            <w:r w:rsidR="003811B2">
              <w:rPr>
                <w:rFonts w:ascii="Arial" w:hAnsi="Arial" w:cs="Arial"/>
                <w:b/>
              </w:rPr>
              <w:t xml:space="preserve"> of AIFC Companies Regulations</w:t>
            </w:r>
            <w:r w:rsidRPr="00BD12C9">
              <w:rPr>
                <w:rFonts w:ascii="Arial" w:hAnsi="Arial" w:cs="Arial"/>
                <w:b/>
              </w:rPr>
              <w:t xml:space="preserve"> issued?</w:t>
            </w:r>
          </w:p>
        </w:tc>
      </w:tr>
      <w:tr w:rsidR="009F58FF" w:rsidRPr="009F58FF" w14:paraId="09DBAA65" w14:textId="02F1BA0B" w:rsidTr="008B4B3F">
        <w:trPr>
          <w:trHeight w:val="351"/>
        </w:trPr>
        <w:tc>
          <w:tcPr>
            <w:tcW w:w="2978" w:type="dxa"/>
            <w:vMerge/>
          </w:tcPr>
          <w:p w14:paraId="18FE2147" w14:textId="77777777" w:rsidR="009F58FF" w:rsidRPr="00BD12C9" w:rsidRDefault="009F58FF" w:rsidP="009F58FF">
            <w:pPr>
              <w:spacing w:before="120" w:after="120"/>
              <w:jc w:val="both"/>
              <w:rPr>
                <w:rFonts w:ascii="Arial" w:hAnsi="Arial" w:cs="Arial"/>
                <w:b/>
              </w:rPr>
            </w:pPr>
          </w:p>
        </w:tc>
        <w:tc>
          <w:tcPr>
            <w:tcW w:w="3115" w:type="dxa"/>
            <w:vMerge/>
          </w:tcPr>
          <w:p w14:paraId="684F4FEC" w14:textId="77777777" w:rsidR="009F58FF" w:rsidRPr="00BD12C9" w:rsidRDefault="009F58FF" w:rsidP="009F58FF">
            <w:pPr>
              <w:spacing w:before="120" w:after="120"/>
              <w:jc w:val="both"/>
              <w:rPr>
                <w:rFonts w:ascii="Arial" w:hAnsi="Arial" w:cs="Arial"/>
                <w:b/>
              </w:rPr>
            </w:pPr>
          </w:p>
        </w:tc>
        <w:tc>
          <w:tcPr>
            <w:tcW w:w="1569" w:type="dxa"/>
          </w:tcPr>
          <w:p w14:paraId="45B9F43D" w14:textId="2A2D39B0" w:rsidR="009F58FF" w:rsidRPr="00BD12C9" w:rsidRDefault="009F58FF" w:rsidP="009F58FF">
            <w:pPr>
              <w:spacing w:before="120" w:after="120"/>
              <w:jc w:val="center"/>
              <w:rPr>
                <w:rFonts w:ascii="Arial" w:hAnsi="Arial" w:cs="Arial"/>
                <w:b/>
              </w:rPr>
            </w:pPr>
            <w:r w:rsidRPr="00BD12C9">
              <w:rPr>
                <w:rFonts w:ascii="Arial" w:hAnsi="Arial" w:cs="Arial"/>
                <w:b/>
              </w:rPr>
              <w:t>YES</w:t>
            </w:r>
          </w:p>
        </w:tc>
        <w:tc>
          <w:tcPr>
            <w:tcW w:w="1546" w:type="dxa"/>
          </w:tcPr>
          <w:p w14:paraId="0E7AE149" w14:textId="4D8652DE" w:rsidR="009F58FF" w:rsidRPr="00BD12C9" w:rsidRDefault="009F58FF" w:rsidP="009F58FF">
            <w:pPr>
              <w:spacing w:before="120" w:after="120"/>
              <w:jc w:val="center"/>
              <w:rPr>
                <w:rFonts w:ascii="Arial" w:hAnsi="Arial" w:cs="Arial"/>
                <w:b/>
              </w:rPr>
            </w:pPr>
            <w:r w:rsidRPr="00BD12C9">
              <w:rPr>
                <w:rFonts w:ascii="Arial" w:hAnsi="Arial" w:cs="Arial"/>
                <w:b/>
              </w:rPr>
              <w:t>NO</w:t>
            </w:r>
          </w:p>
        </w:tc>
      </w:tr>
      <w:tr w:rsidR="009F58FF" w:rsidRPr="009F58FF" w14:paraId="09376262" w14:textId="77777777" w:rsidTr="008B4B3F">
        <w:tc>
          <w:tcPr>
            <w:tcW w:w="2978" w:type="dxa"/>
          </w:tcPr>
          <w:p w14:paraId="6B558D85" w14:textId="77777777" w:rsidR="009F58FF" w:rsidRDefault="009F58FF" w:rsidP="009F58FF">
            <w:pPr>
              <w:spacing w:before="120" w:after="120"/>
              <w:jc w:val="both"/>
              <w:rPr>
                <w:rFonts w:ascii="Arial" w:hAnsi="Arial" w:cs="Arial"/>
                <w:bCs/>
              </w:rPr>
            </w:pPr>
          </w:p>
        </w:tc>
        <w:tc>
          <w:tcPr>
            <w:tcW w:w="3115" w:type="dxa"/>
          </w:tcPr>
          <w:p w14:paraId="4C232AE4" w14:textId="77777777" w:rsidR="009F58FF" w:rsidRDefault="009F58FF" w:rsidP="009F58FF">
            <w:pPr>
              <w:spacing w:before="120" w:after="120"/>
              <w:jc w:val="both"/>
              <w:rPr>
                <w:rFonts w:ascii="Arial" w:hAnsi="Arial" w:cs="Arial"/>
                <w:bCs/>
              </w:rPr>
            </w:pPr>
          </w:p>
        </w:tc>
        <w:tc>
          <w:tcPr>
            <w:tcW w:w="3115" w:type="dxa"/>
            <w:gridSpan w:val="2"/>
          </w:tcPr>
          <w:p w14:paraId="7C31452A" w14:textId="77777777" w:rsidR="009F58FF" w:rsidRDefault="009F58FF" w:rsidP="009F58FF">
            <w:pPr>
              <w:spacing w:before="120" w:after="120"/>
              <w:jc w:val="both"/>
              <w:rPr>
                <w:rFonts w:ascii="Arial" w:hAnsi="Arial" w:cs="Arial"/>
                <w:bCs/>
              </w:rPr>
            </w:pPr>
          </w:p>
        </w:tc>
      </w:tr>
      <w:tr w:rsidR="009F58FF" w:rsidRPr="009F58FF" w14:paraId="58B55B97" w14:textId="77777777" w:rsidTr="008B4B3F">
        <w:tc>
          <w:tcPr>
            <w:tcW w:w="2978" w:type="dxa"/>
          </w:tcPr>
          <w:p w14:paraId="2CC60279" w14:textId="77777777" w:rsidR="009F58FF" w:rsidRDefault="009F58FF" w:rsidP="009F58FF">
            <w:pPr>
              <w:spacing w:before="120" w:after="120"/>
              <w:jc w:val="both"/>
              <w:rPr>
                <w:rFonts w:ascii="Arial" w:hAnsi="Arial" w:cs="Arial"/>
                <w:bCs/>
              </w:rPr>
            </w:pPr>
          </w:p>
        </w:tc>
        <w:tc>
          <w:tcPr>
            <w:tcW w:w="3115" w:type="dxa"/>
          </w:tcPr>
          <w:p w14:paraId="4359B0A0" w14:textId="77777777" w:rsidR="009F58FF" w:rsidRDefault="009F58FF" w:rsidP="009F58FF">
            <w:pPr>
              <w:spacing w:before="120" w:after="120"/>
              <w:jc w:val="both"/>
              <w:rPr>
                <w:rFonts w:ascii="Arial" w:hAnsi="Arial" w:cs="Arial"/>
                <w:bCs/>
              </w:rPr>
            </w:pPr>
          </w:p>
        </w:tc>
        <w:tc>
          <w:tcPr>
            <w:tcW w:w="3115" w:type="dxa"/>
            <w:gridSpan w:val="2"/>
          </w:tcPr>
          <w:p w14:paraId="62D9CDB4" w14:textId="77777777" w:rsidR="009F58FF" w:rsidRDefault="009F58FF" w:rsidP="009F58FF">
            <w:pPr>
              <w:spacing w:before="120" w:after="120"/>
              <w:jc w:val="both"/>
              <w:rPr>
                <w:rFonts w:ascii="Arial" w:hAnsi="Arial" w:cs="Arial"/>
                <w:bCs/>
              </w:rPr>
            </w:pPr>
          </w:p>
        </w:tc>
      </w:tr>
    </w:tbl>
    <w:p w14:paraId="1BA47F53" w14:textId="77777777" w:rsidR="009F58FF" w:rsidRPr="009F58FF" w:rsidRDefault="009F58FF" w:rsidP="009F58FF">
      <w:pPr>
        <w:spacing w:before="120" w:after="120" w:line="240" w:lineRule="auto"/>
        <w:jc w:val="both"/>
        <w:rPr>
          <w:rFonts w:ascii="Arial" w:hAnsi="Arial" w:cs="Arial"/>
          <w:bCs/>
          <w:sz w:val="24"/>
          <w:szCs w:val="24"/>
          <w:lang w:val="en-US"/>
        </w:rPr>
      </w:pPr>
    </w:p>
    <w:p w14:paraId="65038005" w14:textId="77777777" w:rsidR="009F58FF" w:rsidRPr="00773542" w:rsidRDefault="009F58FF" w:rsidP="009F58FF">
      <w:pPr>
        <w:pStyle w:val="aa"/>
        <w:spacing w:before="120" w:after="120" w:line="240" w:lineRule="auto"/>
        <w:ind w:left="426"/>
        <w:jc w:val="both"/>
        <w:rPr>
          <w:rFonts w:ascii="Arial" w:hAnsi="Arial" w:cs="Arial"/>
          <w:bCs/>
          <w:sz w:val="24"/>
          <w:szCs w:val="24"/>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394CBB" w:rsidRPr="000175FD" w14:paraId="2A473D9A" w14:textId="77777777" w:rsidTr="00512DA4">
        <w:trPr>
          <w:trHeight w:val="570"/>
        </w:trPr>
        <w:tc>
          <w:tcPr>
            <w:tcW w:w="9241" w:type="dxa"/>
            <w:shd w:val="clear" w:color="auto" w:fill="1F4E79" w:themeFill="accent5" w:themeFillShade="80"/>
            <w:vAlign w:val="center"/>
            <w:hideMark/>
          </w:tcPr>
          <w:p w14:paraId="6263D09F" w14:textId="745A98FE" w:rsidR="00394CBB" w:rsidRPr="00AF6DBC" w:rsidRDefault="00BD12C9" w:rsidP="00D52A6F">
            <w:pPr>
              <w:pStyle w:val="aa"/>
              <w:numPr>
                <w:ilvl w:val="0"/>
                <w:numId w:val="1"/>
              </w:numPr>
              <w:spacing w:after="0" w:line="240" w:lineRule="auto"/>
              <w:jc w:val="center"/>
              <w:rPr>
                <w:rFonts w:ascii="Arial" w:hAnsi="Arial" w:cs="Arial"/>
                <w:b/>
                <w:color w:val="FFFFFF" w:themeColor="background1"/>
              </w:rPr>
            </w:pPr>
            <w:bookmarkStart w:id="3" w:name="_Hlk14455089"/>
            <w:r>
              <w:rPr>
                <w:rFonts w:ascii="Arial" w:hAnsi="Arial" w:cs="Arial"/>
                <w:b/>
                <w:color w:val="FFFFFF" w:themeColor="background1"/>
              </w:rPr>
              <w:t>New Appointments</w:t>
            </w:r>
          </w:p>
        </w:tc>
      </w:tr>
    </w:tbl>
    <w:bookmarkEnd w:id="3"/>
    <w:p w14:paraId="356DB6E2" w14:textId="48D93AB6" w:rsidR="00C83885" w:rsidRDefault="00BD12C9" w:rsidP="00BD12C9">
      <w:pPr>
        <w:pStyle w:val="aa"/>
        <w:numPr>
          <w:ilvl w:val="1"/>
          <w:numId w:val="1"/>
        </w:numPr>
        <w:spacing w:before="120" w:after="120" w:line="240" w:lineRule="auto"/>
        <w:ind w:left="426" w:hanging="426"/>
        <w:jc w:val="both"/>
        <w:rPr>
          <w:rFonts w:ascii="Arial" w:hAnsi="Arial" w:cs="Arial"/>
          <w:bCs/>
          <w:sz w:val="24"/>
          <w:szCs w:val="24"/>
          <w:lang w:val="en-US"/>
        </w:rPr>
      </w:pPr>
      <w:r>
        <w:rPr>
          <w:rFonts w:ascii="Arial" w:hAnsi="Arial" w:cs="Arial"/>
          <w:bCs/>
          <w:sz w:val="24"/>
          <w:szCs w:val="24"/>
          <w:lang w:val="en-US"/>
        </w:rPr>
        <w:t xml:space="preserve">Please provide a list of all AFSA regulated entities for which you were appointed during the Period covered by this </w:t>
      </w:r>
      <w:r w:rsidR="00DE7187">
        <w:rPr>
          <w:rFonts w:ascii="Arial" w:hAnsi="Arial" w:cs="Arial"/>
          <w:bCs/>
          <w:sz w:val="24"/>
          <w:szCs w:val="24"/>
          <w:lang w:val="en-US"/>
        </w:rPr>
        <w:t>form,</w:t>
      </w:r>
      <w:r>
        <w:rPr>
          <w:rFonts w:ascii="Arial" w:hAnsi="Arial" w:cs="Arial"/>
          <w:bCs/>
          <w:sz w:val="24"/>
          <w:szCs w:val="24"/>
          <w:lang w:val="en-US"/>
        </w:rPr>
        <w:t xml:space="preserve"> but no Audit Report was issued. </w:t>
      </w:r>
    </w:p>
    <w:tbl>
      <w:tblPr>
        <w:tblStyle w:val="ab"/>
        <w:tblW w:w="0" w:type="auto"/>
        <w:tblInd w:w="137" w:type="dxa"/>
        <w:tblLook w:val="04A0" w:firstRow="1" w:lastRow="0" w:firstColumn="1" w:lastColumn="0" w:noHBand="0" w:noVBand="1"/>
      </w:tblPr>
      <w:tblGrid>
        <w:gridCol w:w="4535"/>
        <w:gridCol w:w="4673"/>
      </w:tblGrid>
      <w:tr w:rsidR="00DE7187" w:rsidRPr="003811B2" w14:paraId="1F208BE0" w14:textId="77777777" w:rsidTr="008B4B3F">
        <w:tc>
          <w:tcPr>
            <w:tcW w:w="9208" w:type="dxa"/>
            <w:gridSpan w:val="2"/>
            <w:shd w:val="clear" w:color="auto" w:fill="E7E6E6" w:themeFill="background2"/>
          </w:tcPr>
          <w:p w14:paraId="1CB9CE00" w14:textId="19F18074" w:rsidR="00DE7187" w:rsidRPr="00DE7187" w:rsidRDefault="00DE7187" w:rsidP="00DE7187">
            <w:pPr>
              <w:spacing w:before="120" w:after="120"/>
              <w:jc w:val="both"/>
              <w:rPr>
                <w:rFonts w:ascii="Arial" w:hAnsi="Arial" w:cs="Arial"/>
                <w:b/>
              </w:rPr>
            </w:pPr>
            <w:r w:rsidRPr="00DE7187">
              <w:rPr>
                <w:rFonts w:ascii="Arial" w:hAnsi="Arial" w:cs="Arial"/>
                <w:b/>
              </w:rPr>
              <w:t xml:space="preserve">The AFSA regulated entities for which you were appointed during the Period covered by this form, but no Audit Report was issued. </w:t>
            </w:r>
          </w:p>
        </w:tc>
      </w:tr>
      <w:tr w:rsidR="00DE7187" w14:paraId="4E4F4179" w14:textId="77777777" w:rsidTr="008B4B3F">
        <w:tc>
          <w:tcPr>
            <w:tcW w:w="4535" w:type="dxa"/>
          </w:tcPr>
          <w:p w14:paraId="3EA2DADB" w14:textId="3772428D" w:rsidR="00DE7187" w:rsidRPr="00DE7187" w:rsidRDefault="00DE7187" w:rsidP="008B4B3F">
            <w:pPr>
              <w:spacing w:before="120" w:after="120"/>
              <w:jc w:val="center"/>
              <w:rPr>
                <w:rFonts w:ascii="Arial" w:hAnsi="Arial" w:cs="Arial"/>
                <w:b/>
              </w:rPr>
            </w:pPr>
            <w:r w:rsidRPr="00DE7187">
              <w:rPr>
                <w:rFonts w:ascii="Arial" w:hAnsi="Arial" w:cs="Arial"/>
                <w:b/>
              </w:rPr>
              <w:t>Name of the Company</w:t>
            </w:r>
          </w:p>
        </w:tc>
        <w:tc>
          <w:tcPr>
            <w:tcW w:w="4673" w:type="dxa"/>
          </w:tcPr>
          <w:p w14:paraId="08B2CC2B" w14:textId="10E908EF" w:rsidR="00DE7187" w:rsidRPr="00DE7187" w:rsidRDefault="00DE7187" w:rsidP="008B4B3F">
            <w:pPr>
              <w:spacing w:before="120" w:after="120"/>
              <w:jc w:val="center"/>
              <w:rPr>
                <w:rFonts w:ascii="Arial" w:hAnsi="Arial" w:cs="Arial"/>
                <w:b/>
              </w:rPr>
            </w:pPr>
            <w:r w:rsidRPr="00DE7187">
              <w:rPr>
                <w:rFonts w:ascii="Arial" w:hAnsi="Arial" w:cs="Arial"/>
                <w:b/>
              </w:rPr>
              <w:t>Audit Principal</w:t>
            </w:r>
          </w:p>
        </w:tc>
      </w:tr>
      <w:tr w:rsidR="00DE7187" w14:paraId="2CAD9A1B" w14:textId="77777777" w:rsidTr="008B4B3F">
        <w:tc>
          <w:tcPr>
            <w:tcW w:w="4535" w:type="dxa"/>
          </w:tcPr>
          <w:p w14:paraId="518F8D1B" w14:textId="77777777" w:rsidR="00DE7187" w:rsidRDefault="00DE7187" w:rsidP="00DE7187">
            <w:pPr>
              <w:spacing w:before="120" w:after="120"/>
              <w:jc w:val="both"/>
              <w:rPr>
                <w:rFonts w:ascii="Arial" w:hAnsi="Arial" w:cs="Arial"/>
                <w:bCs/>
              </w:rPr>
            </w:pPr>
          </w:p>
        </w:tc>
        <w:tc>
          <w:tcPr>
            <w:tcW w:w="4673" w:type="dxa"/>
          </w:tcPr>
          <w:p w14:paraId="0B252FF6" w14:textId="77777777" w:rsidR="00DE7187" w:rsidRDefault="00DE7187" w:rsidP="00DE7187">
            <w:pPr>
              <w:spacing w:before="120" w:after="120"/>
              <w:jc w:val="both"/>
              <w:rPr>
                <w:rFonts w:ascii="Arial" w:hAnsi="Arial" w:cs="Arial"/>
                <w:bCs/>
              </w:rPr>
            </w:pPr>
          </w:p>
        </w:tc>
      </w:tr>
      <w:tr w:rsidR="000A55CC" w14:paraId="6F1698FF" w14:textId="77777777" w:rsidTr="008B4B3F">
        <w:tc>
          <w:tcPr>
            <w:tcW w:w="4535" w:type="dxa"/>
          </w:tcPr>
          <w:p w14:paraId="7FA5B64D" w14:textId="77777777" w:rsidR="000A55CC" w:rsidRDefault="000A55CC" w:rsidP="00DE7187">
            <w:pPr>
              <w:spacing w:before="120" w:after="120"/>
              <w:jc w:val="both"/>
              <w:rPr>
                <w:rFonts w:ascii="Arial" w:hAnsi="Arial" w:cs="Arial"/>
                <w:bCs/>
              </w:rPr>
            </w:pPr>
          </w:p>
        </w:tc>
        <w:tc>
          <w:tcPr>
            <w:tcW w:w="4673" w:type="dxa"/>
          </w:tcPr>
          <w:p w14:paraId="134F9512" w14:textId="77777777" w:rsidR="000A55CC" w:rsidRDefault="000A55CC" w:rsidP="00DE7187">
            <w:pPr>
              <w:spacing w:before="120" w:after="120"/>
              <w:jc w:val="both"/>
              <w:rPr>
                <w:rFonts w:ascii="Arial" w:hAnsi="Arial" w:cs="Arial"/>
                <w:bCs/>
              </w:rPr>
            </w:pPr>
          </w:p>
        </w:tc>
      </w:tr>
      <w:tr w:rsidR="000A55CC" w14:paraId="6F8D3DA8" w14:textId="77777777" w:rsidTr="008B4B3F">
        <w:tc>
          <w:tcPr>
            <w:tcW w:w="4535" w:type="dxa"/>
          </w:tcPr>
          <w:p w14:paraId="2AF5EF16" w14:textId="77777777" w:rsidR="000A55CC" w:rsidRDefault="000A55CC" w:rsidP="00DE7187">
            <w:pPr>
              <w:spacing w:before="120" w:after="120"/>
              <w:jc w:val="both"/>
              <w:rPr>
                <w:rFonts w:ascii="Arial" w:hAnsi="Arial" w:cs="Arial"/>
                <w:bCs/>
              </w:rPr>
            </w:pPr>
          </w:p>
        </w:tc>
        <w:tc>
          <w:tcPr>
            <w:tcW w:w="4673" w:type="dxa"/>
          </w:tcPr>
          <w:p w14:paraId="37E1E14E" w14:textId="77777777" w:rsidR="000A55CC" w:rsidRDefault="000A55CC" w:rsidP="00DE7187">
            <w:pPr>
              <w:spacing w:before="120" w:after="120"/>
              <w:jc w:val="both"/>
              <w:rPr>
                <w:rFonts w:ascii="Arial" w:hAnsi="Arial" w:cs="Arial"/>
                <w:bCs/>
              </w:rPr>
            </w:pPr>
          </w:p>
        </w:tc>
      </w:tr>
      <w:tr w:rsidR="000A55CC" w14:paraId="4998C47E" w14:textId="77777777" w:rsidTr="008B4B3F">
        <w:tc>
          <w:tcPr>
            <w:tcW w:w="4535" w:type="dxa"/>
          </w:tcPr>
          <w:p w14:paraId="06C8DD9A" w14:textId="77777777" w:rsidR="000A55CC" w:rsidRDefault="000A55CC" w:rsidP="00DE7187">
            <w:pPr>
              <w:spacing w:before="120" w:after="120"/>
              <w:jc w:val="both"/>
              <w:rPr>
                <w:rFonts w:ascii="Arial" w:hAnsi="Arial" w:cs="Arial"/>
                <w:bCs/>
              </w:rPr>
            </w:pPr>
          </w:p>
        </w:tc>
        <w:tc>
          <w:tcPr>
            <w:tcW w:w="4673" w:type="dxa"/>
          </w:tcPr>
          <w:p w14:paraId="62EA179D" w14:textId="77777777" w:rsidR="000A55CC" w:rsidRDefault="000A55CC" w:rsidP="00DE7187">
            <w:pPr>
              <w:spacing w:before="120" w:after="120"/>
              <w:jc w:val="both"/>
              <w:rPr>
                <w:rFonts w:ascii="Arial" w:hAnsi="Arial" w:cs="Arial"/>
                <w:bCs/>
              </w:rPr>
            </w:pPr>
          </w:p>
        </w:tc>
      </w:tr>
      <w:tr w:rsidR="000A55CC" w14:paraId="41ED5191" w14:textId="77777777" w:rsidTr="008B4B3F">
        <w:tc>
          <w:tcPr>
            <w:tcW w:w="4535" w:type="dxa"/>
          </w:tcPr>
          <w:p w14:paraId="6DD7EE4A" w14:textId="77777777" w:rsidR="000A55CC" w:rsidRDefault="000A55CC" w:rsidP="00DE7187">
            <w:pPr>
              <w:spacing w:before="120" w:after="120"/>
              <w:jc w:val="both"/>
              <w:rPr>
                <w:rFonts w:ascii="Arial" w:hAnsi="Arial" w:cs="Arial"/>
                <w:bCs/>
              </w:rPr>
            </w:pPr>
          </w:p>
        </w:tc>
        <w:tc>
          <w:tcPr>
            <w:tcW w:w="4673" w:type="dxa"/>
          </w:tcPr>
          <w:p w14:paraId="0FDD9016" w14:textId="77777777" w:rsidR="000A55CC" w:rsidRDefault="000A55CC" w:rsidP="00DE7187">
            <w:pPr>
              <w:spacing w:before="120" w:after="120"/>
              <w:jc w:val="both"/>
              <w:rPr>
                <w:rFonts w:ascii="Arial" w:hAnsi="Arial" w:cs="Arial"/>
                <w:bCs/>
              </w:rPr>
            </w:pPr>
          </w:p>
        </w:tc>
      </w:tr>
      <w:tr w:rsidR="000A55CC" w14:paraId="1329F87C" w14:textId="77777777" w:rsidTr="008B4B3F">
        <w:tc>
          <w:tcPr>
            <w:tcW w:w="4535" w:type="dxa"/>
          </w:tcPr>
          <w:p w14:paraId="02264EA0" w14:textId="77777777" w:rsidR="000A55CC" w:rsidRDefault="000A55CC" w:rsidP="00DE7187">
            <w:pPr>
              <w:spacing w:before="120" w:after="120"/>
              <w:jc w:val="both"/>
              <w:rPr>
                <w:rFonts w:ascii="Arial" w:hAnsi="Arial" w:cs="Arial"/>
                <w:bCs/>
              </w:rPr>
            </w:pPr>
          </w:p>
        </w:tc>
        <w:tc>
          <w:tcPr>
            <w:tcW w:w="4673" w:type="dxa"/>
          </w:tcPr>
          <w:p w14:paraId="12A30600" w14:textId="77777777" w:rsidR="000A55CC" w:rsidRDefault="000A55CC" w:rsidP="00DE7187">
            <w:pPr>
              <w:spacing w:before="120" w:after="120"/>
              <w:jc w:val="both"/>
              <w:rPr>
                <w:rFonts w:ascii="Arial" w:hAnsi="Arial" w:cs="Arial"/>
                <w:bCs/>
              </w:rPr>
            </w:pPr>
          </w:p>
        </w:tc>
      </w:tr>
    </w:tbl>
    <w:p w14:paraId="50AE4177" w14:textId="77777777" w:rsidR="00DE7187" w:rsidRPr="00DE7187" w:rsidRDefault="00DE7187" w:rsidP="00DE7187">
      <w:pPr>
        <w:spacing w:before="120" w:after="120" w:line="240" w:lineRule="auto"/>
        <w:jc w:val="both"/>
        <w:rPr>
          <w:rFonts w:ascii="Arial" w:hAnsi="Arial" w:cs="Arial"/>
          <w:bCs/>
          <w:sz w:val="24"/>
          <w:szCs w:val="24"/>
          <w:lang w:val="en-US"/>
        </w:rPr>
      </w:pPr>
    </w:p>
    <w:p w14:paraId="6F1D8ADF" w14:textId="77777777" w:rsidR="00BD12C9" w:rsidRPr="00692F6A" w:rsidRDefault="00BD12C9" w:rsidP="00BD12C9">
      <w:pPr>
        <w:pStyle w:val="aa"/>
        <w:spacing w:before="120" w:after="120" w:line="240" w:lineRule="auto"/>
        <w:ind w:left="426"/>
        <w:jc w:val="both"/>
        <w:rPr>
          <w:rFonts w:ascii="Arial" w:hAnsi="Arial" w:cs="Arial"/>
          <w:bCs/>
          <w:sz w:val="24"/>
          <w:szCs w:val="24"/>
          <w:lang w:val="en-US"/>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3D2D81" w:rsidRPr="000175FD" w14:paraId="183101E3" w14:textId="77777777" w:rsidTr="00512DA4">
        <w:trPr>
          <w:trHeight w:val="570"/>
        </w:trPr>
        <w:tc>
          <w:tcPr>
            <w:tcW w:w="9241" w:type="dxa"/>
            <w:shd w:val="clear" w:color="auto" w:fill="1F4E79" w:themeFill="accent5" w:themeFillShade="80"/>
            <w:vAlign w:val="center"/>
            <w:hideMark/>
          </w:tcPr>
          <w:p w14:paraId="2625EE3B" w14:textId="1097FD19" w:rsidR="003D2D81" w:rsidRPr="00AF6DBC" w:rsidRDefault="000A55CC" w:rsidP="003D2D81">
            <w:pPr>
              <w:pStyle w:val="aa"/>
              <w:numPr>
                <w:ilvl w:val="0"/>
                <w:numId w:val="1"/>
              </w:numPr>
              <w:spacing w:after="0" w:line="240" w:lineRule="auto"/>
              <w:jc w:val="center"/>
              <w:rPr>
                <w:rFonts w:ascii="Arial" w:hAnsi="Arial" w:cs="Arial"/>
                <w:b/>
                <w:color w:val="FFFFFF" w:themeColor="background1"/>
              </w:rPr>
            </w:pPr>
            <w:r>
              <w:rPr>
                <w:rFonts w:ascii="Arial" w:hAnsi="Arial" w:cs="Arial"/>
                <w:b/>
                <w:color w:val="FFFFFF" w:themeColor="background1"/>
              </w:rPr>
              <w:t>Any other matters</w:t>
            </w:r>
          </w:p>
        </w:tc>
      </w:tr>
    </w:tbl>
    <w:p w14:paraId="31D54892" w14:textId="2C3A9B38" w:rsidR="003D2D81" w:rsidRPr="000A55CC" w:rsidRDefault="000A55CC" w:rsidP="00DC2E15">
      <w:pPr>
        <w:pStyle w:val="aa"/>
        <w:numPr>
          <w:ilvl w:val="1"/>
          <w:numId w:val="1"/>
        </w:numPr>
        <w:spacing w:before="120" w:after="120" w:line="240" w:lineRule="auto"/>
        <w:ind w:left="426" w:hanging="426"/>
        <w:jc w:val="both"/>
        <w:rPr>
          <w:rFonts w:ascii="Arial" w:hAnsi="Arial" w:cs="Arial"/>
          <w:bCs/>
          <w:color w:val="000000" w:themeColor="text1"/>
          <w:sz w:val="24"/>
          <w:szCs w:val="24"/>
          <w:lang w:val="en-US"/>
        </w:rPr>
      </w:pPr>
      <w:r w:rsidRPr="000A55CC">
        <w:rPr>
          <w:rFonts w:ascii="Arial" w:hAnsi="Arial" w:cs="Arial"/>
          <w:bCs/>
          <w:color w:val="000000" w:themeColor="text1"/>
          <w:sz w:val="24"/>
          <w:szCs w:val="24"/>
          <w:lang w:val="en-US"/>
        </w:rPr>
        <w:t>Are there any other matters that you wish to raise with the AFSA</w:t>
      </w:r>
      <w:r w:rsidR="008F0755">
        <w:rPr>
          <w:rFonts w:ascii="Arial" w:hAnsi="Arial" w:cs="Arial"/>
          <w:bCs/>
          <w:color w:val="000000" w:themeColor="text1"/>
          <w:sz w:val="24"/>
          <w:szCs w:val="24"/>
          <w:lang w:val="en-US"/>
        </w:rPr>
        <w:t>, including details of all material changes in you</w:t>
      </w:r>
      <w:r w:rsidR="005436A3">
        <w:rPr>
          <w:rFonts w:ascii="Arial" w:hAnsi="Arial" w:cs="Arial"/>
          <w:bCs/>
          <w:color w:val="000000" w:themeColor="text1"/>
          <w:sz w:val="24"/>
          <w:szCs w:val="24"/>
          <w:lang w:val="en-US"/>
        </w:rPr>
        <w:t>r</w:t>
      </w:r>
      <w:r w:rsidR="008F0755">
        <w:rPr>
          <w:rFonts w:ascii="Arial" w:hAnsi="Arial" w:cs="Arial"/>
          <w:bCs/>
          <w:color w:val="000000" w:themeColor="text1"/>
          <w:sz w:val="24"/>
          <w:szCs w:val="24"/>
          <w:lang w:val="en-US"/>
        </w:rPr>
        <w:t xml:space="preserve"> </w:t>
      </w:r>
      <w:r w:rsidR="00B7574A">
        <w:rPr>
          <w:rFonts w:ascii="Arial" w:hAnsi="Arial" w:cs="Arial"/>
          <w:bCs/>
          <w:color w:val="000000" w:themeColor="text1"/>
          <w:sz w:val="24"/>
          <w:szCs w:val="24"/>
          <w:lang w:val="en-US"/>
        </w:rPr>
        <w:t>firm</w:t>
      </w:r>
      <w:r w:rsidR="008F0755">
        <w:rPr>
          <w:rFonts w:ascii="Arial" w:hAnsi="Arial" w:cs="Arial"/>
          <w:bCs/>
          <w:color w:val="000000" w:themeColor="text1"/>
          <w:sz w:val="24"/>
          <w:szCs w:val="24"/>
          <w:lang w:val="en-US"/>
        </w:rPr>
        <w:t xml:space="preserve"> relating directly or indirectly to the performance of audits of entities regulated by AFSA</w:t>
      </w:r>
      <w:r w:rsidRPr="000A55CC">
        <w:rPr>
          <w:rFonts w:ascii="Arial" w:hAnsi="Arial" w:cs="Arial"/>
          <w:bCs/>
          <w:color w:val="000000" w:themeColor="text1"/>
          <w:sz w:val="24"/>
          <w:szCs w:val="24"/>
          <w:lang w:val="en-US"/>
        </w:rPr>
        <w:t xml:space="preserve">? </w:t>
      </w:r>
    </w:p>
    <w:tbl>
      <w:tblPr>
        <w:tblStyle w:val="ab"/>
        <w:tblW w:w="0" w:type="auto"/>
        <w:tblInd w:w="416"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8919"/>
      </w:tblGrid>
      <w:tr w:rsidR="003D2D81" w:rsidRPr="0031032C" w14:paraId="69316F82" w14:textId="77777777" w:rsidTr="00512DA4">
        <w:tc>
          <w:tcPr>
            <w:tcW w:w="891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5E4DC953" w14:textId="77777777" w:rsidR="003D2D81" w:rsidRPr="0031032C" w:rsidRDefault="003D2D81" w:rsidP="00512DA4">
            <w:pPr>
              <w:jc w:val="both"/>
              <w:rPr>
                <w:rFonts w:ascii="Arial" w:hAnsi="Arial" w:cs="Arial"/>
              </w:rPr>
            </w:pPr>
            <w:r w:rsidRPr="0031032C">
              <w:rPr>
                <w:rFonts w:ascii="Arial" w:hAnsi="Arial" w:cs="Arial"/>
              </w:rPr>
              <w:t>[Insert text here]</w:t>
            </w:r>
          </w:p>
        </w:tc>
      </w:tr>
    </w:tbl>
    <w:p w14:paraId="288FBFD2" w14:textId="4971A2CC" w:rsidR="003D2D81" w:rsidRPr="004C7E85" w:rsidRDefault="003D2D81" w:rsidP="005D738C">
      <w:pPr>
        <w:pStyle w:val="aa"/>
        <w:spacing w:before="120" w:after="120" w:line="240" w:lineRule="auto"/>
        <w:ind w:left="426"/>
        <w:rPr>
          <w:rFonts w:ascii="Arial" w:hAnsi="Arial" w:cs="Arial"/>
          <w:bCs/>
          <w:sz w:val="24"/>
          <w:szCs w:val="24"/>
          <w:lang w:val="en-US"/>
        </w:rPr>
      </w:pPr>
    </w:p>
    <w:p w14:paraId="39C38FCA" w14:textId="45093596" w:rsidR="00D16AB7" w:rsidRPr="00D16AB7" w:rsidRDefault="00D16AB7" w:rsidP="00D16AB7">
      <w:pPr>
        <w:spacing w:before="120" w:after="120"/>
        <w:rPr>
          <w:rFonts w:ascii="Arial" w:hAnsi="Arial" w:cs="Arial"/>
          <w:bCs/>
          <w:sz w:val="24"/>
          <w:szCs w:val="24"/>
        </w:rPr>
      </w:pPr>
    </w:p>
    <w:tbl>
      <w:tblPr>
        <w:tblStyle w:val="TableGrid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F4E79" w:themeFill="accent5" w:themeFillShade="80"/>
        <w:tblLook w:val="04A0" w:firstRow="1" w:lastRow="0" w:firstColumn="1" w:lastColumn="0" w:noHBand="0" w:noVBand="1"/>
      </w:tblPr>
      <w:tblGrid>
        <w:gridCol w:w="9241"/>
      </w:tblGrid>
      <w:tr w:rsidR="00D16AB7" w:rsidRPr="00AF6DBC" w14:paraId="149295FB" w14:textId="77777777" w:rsidTr="00512DA4">
        <w:trPr>
          <w:trHeight w:val="570"/>
        </w:trPr>
        <w:tc>
          <w:tcPr>
            <w:tcW w:w="9241" w:type="dxa"/>
            <w:shd w:val="clear" w:color="auto" w:fill="1F4E79" w:themeFill="accent5" w:themeFillShade="80"/>
            <w:vAlign w:val="center"/>
            <w:hideMark/>
          </w:tcPr>
          <w:p w14:paraId="57F607B5" w14:textId="19032A9B" w:rsidR="00D16AB7" w:rsidRPr="00AF6DBC" w:rsidRDefault="000A55CC" w:rsidP="00D16AB7">
            <w:pPr>
              <w:pStyle w:val="aa"/>
              <w:numPr>
                <w:ilvl w:val="0"/>
                <w:numId w:val="1"/>
              </w:numPr>
              <w:spacing w:after="0" w:line="240" w:lineRule="auto"/>
              <w:jc w:val="center"/>
              <w:rPr>
                <w:rFonts w:ascii="Arial" w:hAnsi="Arial" w:cs="Arial"/>
                <w:b/>
                <w:color w:val="FFFFFF" w:themeColor="background1"/>
              </w:rPr>
            </w:pPr>
            <w:r>
              <w:rPr>
                <w:rFonts w:ascii="Arial" w:hAnsi="Arial" w:cs="Arial"/>
                <w:b/>
                <w:color w:val="FFFFFF" w:themeColor="background1"/>
              </w:rPr>
              <w:t>Attachments</w:t>
            </w:r>
          </w:p>
        </w:tc>
      </w:tr>
    </w:tbl>
    <w:p w14:paraId="66B07953" w14:textId="29862CB7" w:rsidR="003D2D81" w:rsidRDefault="003D2D81" w:rsidP="000C22BD">
      <w:pPr>
        <w:pStyle w:val="aa"/>
        <w:spacing w:before="120" w:after="120" w:line="240" w:lineRule="auto"/>
        <w:ind w:left="426"/>
        <w:rPr>
          <w:rFonts w:ascii="Arial" w:hAnsi="Arial" w:cs="Arial"/>
          <w:bCs/>
          <w:sz w:val="24"/>
          <w:szCs w:val="24"/>
          <w:lang w:val="en-US"/>
        </w:rPr>
      </w:pPr>
    </w:p>
    <w:tbl>
      <w:tblPr>
        <w:tblStyle w:val="ab"/>
        <w:tblW w:w="0" w:type="auto"/>
        <w:tblInd w:w="137" w:type="dxa"/>
        <w:tblLook w:val="04A0" w:firstRow="1" w:lastRow="0" w:firstColumn="1" w:lastColumn="0" w:noHBand="0" w:noVBand="1"/>
      </w:tblPr>
      <w:tblGrid>
        <w:gridCol w:w="1083"/>
        <w:gridCol w:w="5704"/>
        <w:gridCol w:w="1208"/>
        <w:gridCol w:w="1213"/>
      </w:tblGrid>
      <w:tr w:rsidR="000A55CC" w14:paraId="5761737E" w14:textId="77777777" w:rsidTr="008B4B3F">
        <w:trPr>
          <w:trHeight w:val="375"/>
        </w:trPr>
        <w:tc>
          <w:tcPr>
            <w:tcW w:w="1083" w:type="dxa"/>
            <w:vMerge w:val="restart"/>
          </w:tcPr>
          <w:p w14:paraId="4F443CF1" w14:textId="77777777" w:rsidR="000A55CC" w:rsidRDefault="000A55CC" w:rsidP="000C22BD">
            <w:pPr>
              <w:pStyle w:val="aa"/>
              <w:spacing w:before="120" w:after="120" w:line="240" w:lineRule="auto"/>
              <w:ind w:left="0"/>
              <w:rPr>
                <w:rFonts w:ascii="Arial" w:hAnsi="Arial" w:cs="Arial"/>
                <w:b/>
                <w:lang w:val="en-US"/>
              </w:rPr>
            </w:pPr>
          </w:p>
          <w:p w14:paraId="23B62AC0" w14:textId="77777777" w:rsidR="000A55CC" w:rsidRDefault="000A55CC" w:rsidP="000C22BD">
            <w:pPr>
              <w:pStyle w:val="aa"/>
              <w:spacing w:before="120" w:after="120" w:line="240" w:lineRule="auto"/>
              <w:ind w:left="0"/>
              <w:rPr>
                <w:rFonts w:ascii="Arial" w:hAnsi="Arial" w:cs="Arial"/>
                <w:b/>
                <w:lang w:val="en-US"/>
              </w:rPr>
            </w:pPr>
          </w:p>
          <w:p w14:paraId="7F30C5B6" w14:textId="77777777" w:rsidR="000A55CC" w:rsidRDefault="000A55CC" w:rsidP="000C22BD">
            <w:pPr>
              <w:pStyle w:val="aa"/>
              <w:spacing w:before="120" w:after="120" w:line="240" w:lineRule="auto"/>
              <w:ind w:left="0"/>
              <w:rPr>
                <w:rFonts w:ascii="Arial" w:hAnsi="Arial" w:cs="Arial"/>
                <w:b/>
                <w:lang w:val="en-US"/>
              </w:rPr>
            </w:pPr>
          </w:p>
          <w:p w14:paraId="44EDF6CB" w14:textId="1E92C232" w:rsidR="000A55CC" w:rsidRPr="000A55CC" w:rsidRDefault="000A55CC" w:rsidP="000C22BD">
            <w:pPr>
              <w:pStyle w:val="aa"/>
              <w:spacing w:before="120" w:after="120" w:line="240" w:lineRule="auto"/>
              <w:ind w:left="0"/>
              <w:rPr>
                <w:rFonts w:ascii="Arial" w:hAnsi="Arial" w:cs="Arial"/>
                <w:b/>
                <w:lang w:val="en-US"/>
              </w:rPr>
            </w:pPr>
            <w:r w:rsidRPr="000A55CC">
              <w:rPr>
                <w:rFonts w:ascii="Arial" w:hAnsi="Arial" w:cs="Arial"/>
                <w:b/>
                <w:lang w:val="en-US"/>
              </w:rPr>
              <w:t xml:space="preserve">Section </w:t>
            </w:r>
          </w:p>
        </w:tc>
        <w:tc>
          <w:tcPr>
            <w:tcW w:w="5708" w:type="dxa"/>
            <w:vMerge w:val="restart"/>
          </w:tcPr>
          <w:p w14:paraId="4CD756BD" w14:textId="77777777" w:rsidR="000A55CC" w:rsidRDefault="000A55CC" w:rsidP="000C22BD">
            <w:pPr>
              <w:pStyle w:val="aa"/>
              <w:spacing w:before="120" w:after="120" w:line="240" w:lineRule="auto"/>
              <w:ind w:left="0"/>
              <w:rPr>
                <w:rFonts w:ascii="Arial" w:hAnsi="Arial" w:cs="Arial"/>
                <w:b/>
                <w:lang w:val="en-US"/>
              </w:rPr>
            </w:pPr>
          </w:p>
          <w:p w14:paraId="11D103C9" w14:textId="77777777" w:rsidR="000A55CC" w:rsidRDefault="000A55CC" w:rsidP="000C22BD">
            <w:pPr>
              <w:pStyle w:val="aa"/>
              <w:spacing w:before="120" w:after="120" w:line="240" w:lineRule="auto"/>
              <w:ind w:left="0"/>
              <w:rPr>
                <w:rFonts w:ascii="Arial" w:hAnsi="Arial" w:cs="Arial"/>
                <w:b/>
                <w:lang w:val="en-US"/>
              </w:rPr>
            </w:pPr>
          </w:p>
          <w:p w14:paraId="5CB6CF9F" w14:textId="77777777" w:rsidR="000A55CC" w:rsidRDefault="000A55CC" w:rsidP="000C22BD">
            <w:pPr>
              <w:pStyle w:val="aa"/>
              <w:spacing w:before="120" w:after="120" w:line="240" w:lineRule="auto"/>
              <w:ind w:left="0"/>
              <w:rPr>
                <w:rFonts w:ascii="Arial" w:hAnsi="Arial" w:cs="Arial"/>
                <w:b/>
                <w:lang w:val="en-US"/>
              </w:rPr>
            </w:pPr>
          </w:p>
          <w:p w14:paraId="7821A66E" w14:textId="1A8ADFC2" w:rsidR="000A55CC" w:rsidRPr="000A55CC" w:rsidRDefault="000A55CC" w:rsidP="000C22BD">
            <w:pPr>
              <w:pStyle w:val="aa"/>
              <w:spacing w:before="120" w:after="120" w:line="240" w:lineRule="auto"/>
              <w:ind w:left="0"/>
              <w:rPr>
                <w:rFonts w:ascii="Arial" w:hAnsi="Arial" w:cs="Arial"/>
                <w:b/>
                <w:lang w:val="en-US"/>
              </w:rPr>
            </w:pPr>
            <w:r w:rsidRPr="000A55CC">
              <w:rPr>
                <w:rFonts w:ascii="Arial" w:hAnsi="Arial" w:cs="Arial"/>
                <w:b/>
                <w:lang w:val="en-US"/>
              </w:rPr>
              <w:t>Document</w:t>
            </w:r>
          </w:p>
        </w:tc>
        <w:tc>
          <w:tcPr>
            <w:tcW w:w="2417" w:type="dxa"/>
            <w:gridSpan w:val="2"/>
          </w:tcPr>
          <w:p w14:paraId="6B4D9DB2" w14:textId="232B91B5" w:rsidR="000A55CC" w:rsidRPr="000A55CC" w:rsidRDefault="000A55CC" w:rsidP="000C22BD">
            <w:pPr>
              <w:pStyle w:val="aa"/>
              <w:spacing w:before="120" w:after="120" w:line="240" w:lineRule="auto"/>
              <w:ind w:left="0"/>
              <w:rPr>
                <w:rFonts w:ascii="Arial" w:hAnsi="Arial" w:cs="Arial"/>
                <w:b/>
                <w:lang w:val="en-US"/>
              </w:rPr>
            </w:pPr>
            <w:r w:rsidRPr="000A55CC">
              <w:rPr>
                <w:rFonts w:ascii="Arial" w:hAnsi="Arial" w:cs="Arial"/>
                <w:b/>
                <w:lang w:val="en-US"/>
              </w:rPr>
              <w:t>Attachment included</w:t>
            </w:r>
          </w:p>
          <w:p w14:paraId="3DFABE40" w14:textId="5704B982" w:rsidR="000A55CC" w:rsidRPr="000A55CC" w:rsidRDefault="000A55CC" w:rsidP="000C22BD">
            <w:pPr>
              <w:pStyle w:val="aa"/>
              <w:spacing w:before="120" w:after="120" w:line="240" w:lineRule="auto"/>
              <w:ind w:left="0"/>
              <w:rPr>
                <w:rFonts w:ascii="Arial" w:hAnsi="Arial" w:cs="Arial"/>
                <w:b/>
                <w:lang w:val="en-US"/>
              </w:rPr>
            </w:pPr>
          </w:p>
        </w:tc>
      </w:tr>
      <w:tr w:rsidR="000A55CC" w14:paraId="16B9238C" w14:textId="2B319AD9" w:rsidTr="008B4B3F">
        <w:trPr>
          <w:trHeight w:val="222"/>
        </w:trPr>
        <w:tc>
          <w:tcPr>
            <w:tcW w:w="1083" w:type="dxa"/>
            <w:vMerge/>
          </w:tcPr>
          <w:p w14:paraId="186B4842" w14:textId="77777777" w:rsidR="000A55CC" w:rsidRPr="000A55CC" w:rsidRDefault="000A55CC" w:rsidP="000C22BD">
            <w:pPr>
              <w:pStyle w:val="aa"/>
              <w:spacing w:before="120" w:after="120" w:line="240" w:lineRule="auto"/>
              <w:ind w:left="0"/>
              <w:rPr>
                <w:rFonts w:ascii="Arial" w:hAnsi="Arial" w:cs="Arial"/>
                <w:b/>
                <w:lang w:val="en-US"/>
              </w:rPr>
            </w:pPr>
          </w:p>
        </w:tc>
        <w:tc>
          <w:tcPr>
            <w:tcW w:w="5708" w:type="dxa"/>
            <w:vMerge/>
          </w:tcPr>
          <w:p w14:paraId="66BFBC4E" w14:textId="77777777" w:rsidR="000A55CC" w:rsidRPr="000A55CC" w:rsidRDefault="000A55CC" w:rsidP="000C22BD">
            <w:pPr>
              <w:pStyle w:val="aa"/>
              <w:spacing w:before="120" w:after="120" w:line="240" w:lineRule="auto"/>
              <w:ind w:left="0"/>
              <w:rPr>
                <w:rFonts w:ascii="Arial" w:hAnsi="Arial" w:cs="Arial"/>
                <w:b/>
                <w:lang w:val="en-US"/>
              </w:rPr>
            </w:pPr>
          </w:p>
        </w:tc>
        <w:tc>
          <w:tcPr>
            <w:tcW w:w="1204" w:type="dxa"/>
          </w:tcPr>
          <w:p w14:paraId="64A7DC3E" w14:textId="2C80D824" w:rsidR="000A55CC" w:rsidRPr="000A55CC" w:rsidRDefault="000A55CC" w:rsidP="008B4B3F">
            <w:pPr>
              <w:pStyle w:val="aa"/>
              <w:spacing w:before="120" w:after="120" w:line="240" w:lineRule="auto"/>
              <w:ind w:left="0"/>
              <w:jc w:val="center"/>
              <w:rPr>
                <w:rFonts w:ascii="Arial" w:hAnsi="Arial" w:cs="Arial"/>
                <w:b/>
                <w:lang w:val="en-US"/>
              </w:rPr>
            </w:pPr>
            <w:r w:rsidRPr="000A55CC">
              <w:rPr>
                <w:rFonts w:ascii="Arial" w:hAnsi="Arial" w:cs="Arial"/>
                <w:b/>
                <w:lang w:val="en-US"/>
              </w:rPr>
              <w:t>YES</w:t>
            </w:r>
          </w:p>
        </w:tc>
        <w:tc>
          <w:tcPr>
            <w:tcW w:w="1213" w:type="dxa"/>
          </w:tcPr>
          <w:p w14:paraId="290E4369" w14:textId="7C450B04" w:rsidR="000A55CC" w:rsidRPr="000A55CC" w:rsidRDefault="000A55CC" w:rsidP="008B4B3F">
            <w:pPr>
              <w:pStyle w:val="aa"/>
              <w:spacing w:before="120" w:after="120" w:line="240" w:lineRule="auto"/>
              <w:ind w:left="0"/>
              <w:jc w:val="center"/>
              <w:rPr>
                <w:rFonts w:ascii="Arial" w:hAnsi="Arial" w:cs="Arial"/>
                <w:b/>
                <w:lang w:val="en-US"/>
              </w:rPr>
            </w:pPr>
            <w:r w:rsidRPr="000A55CC">
              <w:rPr>
                <w:rFonts w:ascii="Arial" w:hAnsi="Arial" w:cs="Arial"/>
                <w:b/>
                <w:lang w:val="en-US"/>
              </w:rPr>
              <w:t>N/A</w:t>
            </w:r>
          </w:p>
        </w:tc>
      </w:tr>
      <w:tr w:rsidR="008B4B3F" w:rsidRPr="00B7574A" w14:paraId="060867C4" w14:textId="4BAB8E2A" w:rsidTr="008B4B3F">
        <w:tc>
          <w:tcPr>
            <w:tcW w:w="1083" w:type="dxa"/>
          </w:tcPr>
          <w:p w14:paraId="5098853C" w14:textId="52DBEF0E"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2.2</w:t>
            </w:r>
          </w:p>
        </w:tc>
        <w:tc>
          <w:tcPr>
            <w:tcW w:w="5708" w:type="dxa"/>
          </w:tcPr>
          <w:p w14:paraId="616323BB" w14:textId="77777777"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Certificate of Incorporation / Company Registration / Partnership Agreement</w:t>
            </w:r>
          </w:p>
          <w:p w14:paraId="063C2E2F" w14:textId="053F1DB4" w:rsidR="008B4B3F" w:rsidRDefault="008B4B3F" w:rsidP="000C22BD">
            <w:pPr>
              <w:pStyle w:val="aa"/>
              <w:spacing w:before="120" w:after="120" w:line="240" w:lineRule="auto"/>
              <w:ind w:left="0"/>
              <w:rPr>
                <w:rFonts w:ascii="Arial" w:hAnsi="Arial" w:cs="Arial"/>
                <w:bCs/>
                <w:lang w:val="en-US"/>
              </w:rPr>
            </w:pPr>
          </w:p>
        </w:tc>
        <w:tc>
          <w:tcPr>
            <w:tcW w:w="1204" w:type="dxa"/>
          </w:tcPr>
          <w:p w14:paraId="4DC47D51" w14:textId="77777777" w:rsidR="008B4B3F" w:rsidRDefault="008B4B3F" w:rsidP="000C22BD">
            <w:pPr>
              <w:pStyle w:val="aa"/>
              <w:spacing w:before="120" w:after="120" w:line="240" w:lineRule="auto"/>
              <w:ind w:left="0"/>
              <w:rPr>
                <w:rFonts w:ascii="Arial" w:hAnsi="Arial" w:cs="Arial"/>
                <w:bCs/>
                <w:lang w:val="en-US"/>
              </w:rPr>
            </w:pPr>
          </w:p>
        </w:tc>
        <w:tc>
          <w:tcPr>
            <w:tcW w:w="1213" w:type="dxa"/>
          </w:tcPr>
          <w:p w14:paraId="0F79BF4C" w14:textId="77777777" w:rsidR="008B4B3F" w:rsidRDefault="008B4B3F" w:rsidP="000C22BD">
            <w:pPr>
              <w:pStyle w:val="aa"/>
              <w:spacing w:before="120" w:after="120" w:line="240" w:lineRule="auto"/>
              <w:ind w:left="0"/>
              <w:rPr>
                <w:rFonts w:ascii="Arial" w:hAnsi="Arial" w:cs="Arial"/>
                <w:bCs/>
                <w:lang w:val="en-US"/>
              </w:rPr>
            </w:pPr>
          </w:p>
        </w:tc>
      </w:tr>
      <w:tr w:rsidR="008B4B3F" w14:paraId="3D65FB98" w14:textId="70D129E8" w:rsidTr="008B4B3F">
        <w:tc>
          <w:tcPr>
            <w:tcW w:w="1083" w:type="dxa"/>
          </w:tcPr>
          <w:p w14:paraId="0B818DCB" w14:textId="01367100"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5.1</w:t>
            </w:r>
          </w:p>
        </w:tc>
        <w:tc>
          <w:tcPr>
            <w:tcW w:w="5708" w:type="dxa"/>
          </w:tcPr>
          <w:p w14:paraId="3A41B164" w14:textId="34BF20A3"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 xml:space="preserve">Professional Indemnity Insurance Certificate </w:t>
            </w:r>
          </w:p>
          <w:p w14:paraId="04295215" w14:textId="1779E48D" w:rsidR="008B4B3F" w:rsidRDefault="008B4B3F" w:rsidP="000C22BD">
            <w:pPr>
              <w:pStyle w:val="aa"/>
              <w:spacing w:before="120" w:after="120" w:line="240" w:lineRule="auto"/>
              <w:ind w:left="0"/>
              <w:rPr>
                <w:rFonts w:ascii="Arial" w:hAnsi="Arial" w:cs="Arial"/>
                <w:bCs/>
                <w:lang w:val="en-US"/>
              </w:rPr>
            </w:pPr>
          </w:p>
        </w:tc>
        <w:tc>
          <w:tcPr>
            <w:tcW w:w="1204" w:type="dxa"/>
          </w:tcPr>
          <w:p w14:paraId="403E9EFC" w14:textId="77777777" w:rsidR="008B4B3F" w:rsidRDefault="008B4B3F" w:rsidP="000C22BD">
            <w:pPr>
              <w:pStyle w:val="aa"/>
              <w:spacing w:before="120" w:after="120" w:line="240" w:lineRule="auto"/>
              <w:ind w:left="0"/>
              <w:rPr>
                <w:rFonts w:ascii="Arial" w:hAnsi="Arial" w:cs="Arial"/>
                <w:bCs/>
                <w:lang w:val="en-US"/>
              </w:rPr>
            </w:pPr>
          </w:p>
        </w:tc>
        <w:tc>
          <w:tcPr>
            <w:tcW w:w="1213" w:type="dxa"/>
          </w:tcPr>
          <w:p w14:paraId="2341A67D" w14:textId="77777777" w:rsidR="008B4B3F" w:rsidRDefault="008B4B3F" w:rsidP="000C22BD">
            <w:pPr>
              <w:pStyle w:val="aa"/>
              <w:spacing w:before="120" w:after="120" w:line="240" w:lineRule="auto"/>
              <w:ind w:left="0"/>
              <w:rPr>
                <w:rFonts w:ascii="Arial" w:hAnsi="Arial" w:cs="Arial"/>
                <w:bCs/>
                <w:lang w:val="en-US"/>
              </w:rPr>
            </w:pPr>
          </w:p>
        </w:tc>
      </w:tr>
      <w:tr w:rsidR="008B4B3F" w:rsidRPr="00B7574A" w14:paraId="00826927" w14:textId="1E8B4FEA" w:rsidTr="008B4B3F">
        <w:tc>
          <w:tcPr>
            <w:tcW w:w="1083" w:type="dxa"/>
          </w:tcPr>
          <w:p w14:paraId="0C71CC17" w14:textId="3162FC48"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4.1</w:t>
            </w:r>
          </w:p>
        </w:tc>
        <w:tc>
          <w:tcPr>
            <w:tcW w:w="5708" w:type="dxa"/>
          </w:tcPr>
          <w:p w14:paraId="04AF47FB" w14:textId="1E036957"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Exhibit A – Authorised Firms (Domestic)</w:t>
            </w:r>
          </w:p>
        </w:tc>
        <w:tc>
          <w:tcPr>
            <w:tcW w:w="1204" w:type="dxa"/>
          </w:tcPr>
          <w:p w14:paraId="53690F72" w14:textId="77777777" w:rsidR="008B4B3F" w:rsidRDefault="008B4B3F" w:rsidP="000C22BD">
            <w:pPr>
              <w:pStyle w:val="aa"/>
              <w:spacing w:before="120" w:after="120" w:line="240" w:lineRule="auto"/>
              <w:ind w:left="0"/>
              <w:rPr>
                <w:rFonts w:ascii="Arial" w:hAnsi="Arial" w:cs="Arial"/>
                <w:bCs/>
                <w:lang w:val="en-US"/>
              </w:rPr>
            </w:pPr>
          </w:p>
        </w:tc>
        <w:tc>
          <w:tcPr>
            <w:tcW w:w="1213" w:type="dxa"/>
          </w:tcPr>
          <w:p w14:paraId="61859215" w14:textId="77777777" w:rsidR="008B4B3F" w:rsidRDefault="008B4B3F" w:rsidP="000C22BD">
            <w:pPr>
              <w:pStyle w:val="aa"/>
              <w:spacing w:before="120" w:after="120" w:line="240" w:lineRule="auto"/>
              <w:ind w:left="0"/>
              <w:rPr>
                <w:rFonts w:ascii="Arial" w:hAnsi="Arial" w:cs="Arial"/>
                <w:bCs/>
                <w:lang w:val="en-US"/>
              </w:rPr>
            </w:pPr>
          </w:p>
        </w:tc>
      </w:tr>
      <w:tr w:rsidR="008B4B3F" w:rsidRPr="003811B2" w14:paraId="64754EDC" w14:textId="41C44A75" w:rsidTr="008B4B3F">
        <w:tc>
          <w:tcPr>
            <w:tcW w:w="1083" w:type="dxa"/>
          </w:tcPr>
          <w:p w14:paraId="26089D64" w14:textId="3108A6B3"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4.1</w:t>
            </w:r>
          </w:p>
        </w:tc>
        <w:tc>
          <w:tcPr>
            <w:tcW w:w="5708" w:type="dxa"/>
          </w:tcPr>
          <w:p w14:paraId="338ABCDA" w14:textId="6ED9FBDE"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Exhibit B – Authorised Firms (Branches)</w:t>
            </w:r>
          </w:p>
        </w:tc>
        <w:tc>
          <w:tcPr>
            <w:tcW w:w="1204" w:type="dxa"/>
          </w:tcPr>
          <w:p w14:paraId="6C7BCD06" w14:textId="77777777" w:rsidR="008B4B3F" w:rsidRDefault="008B4B3F" w:rsidP="000C22BD">
            <w:pPr>
              <w:pStyle w:val="aa"/>
              <w:spacing w:before="120" w:after="120" w:line="240" w:lineRule="auto"/>
              <w:ind w:left="0"/>
              <w:rPr>
                <w:rFonts w:ascii="Arial" w:hAnsi="Arial" w:cs="Arial"/>
                <w:bCs/>
                <w:lang w:val="en-US"/>
              </w:rPr>
            </w:pPr>
          </w:p>
        </w:tc>
        <w:tc>
          <w:tcPr>
            <w:tcW w:w="1213" w:type="dxa"/>
          </w:tcPr>
          <w:p w14:paraId="2269543B" w14:textId="77777777" w:rsidR="008B4B3F" w:rsidRDefault="008B4B3F" w:rsidP="000C22BD">
            <w:pPr>
              <w:pStyle w:val="aa"/>
              <w:spacing w:before="120" w:after="120" w:line="240" w:lineRule="auto"/>
              <w:ind w:left="0"/>
              <w:rPr>
                <w:rFonts w:ascii="Arial" w:hAnsi="Arial" w:cs="Arial"/>
                <w:bCs/>
                <w:lang w:val="en-US"/>
              </w:rPr>
            </w:pPr>
          </w:p>
        </w:tc>
      </w:tr>
      <w:tr w:rsidR="008B4B3F" w:rsidRPr="003811B2" w14:paraId="3A309339" w14:textId="478042B7" w:rsidTr="008B4B3F">
        <w:tc>
          <w:tcPr>
            <w:tcW w:w="1083" w:type="dxa"/>
          </w:tcPr>
          <w:p w14:paraId="035F30E8" w14:textId="69746452"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4.1</w:t>
            </w:r>
          </w:p>
        </w:tc>
        <w:tc>
          <w:tcPr>
            <w:tcW w:w="5708" w:type="dxa"/>
          </w:tcPr>
          <w:p w14:paraId="75E3E5BB" w14:textId="3EAE9CC4"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Exhibit C – Authorised Market Institutions</w:t>
            </w:r>
          </w:p>
        </w:tc>
        <w:tc>
          <w:tcPr>
            <w:tcW w:w="1204" w:type="dxa"/>
          </w:tcPr>
          <w:p w14:paraId="42F132A4" w14:textId="77777777" w:rsidR="008B4B3F" w:rsidRDefault="008B4B3F" w:rsidP="000C22BD">
            <w:pPr>
              <w:pStyle w:val="aa"/>
              <w:spacing w:before="120" w:after="120" w:line="240" w:lineRule="auto"/>
              <w:ind w:left="0"/>
              <w:rPr>
                <w:rFonts w:ascii="Arial" w:hAnsi="Arial" w:cs="Arial"/>
                <w:bCs/>
                <w:lang w:val="en-US"/>
              </w:rPr>
            </w:pPr>
          </w:p>
        </w:tc>
        <w:tc>
          <w:tcPr>
            <w:tcW w:w="1213" w:type="dxa"/>
          </w:tcPr>
          <w:p w14:paraId="1E8C3575" w14:textId="77777777" w:rsidR="008B4B3F" w:rsidRDefault="008B4B3F" w:rsidP="000C22BD">
            <w:pPr>
              <w:pStyle w:val="aa"/>
              <w:spacing w:before="120" w:after="120" w:line="240" w:lineRule="auto"/>
              <w:ind w:left="0"/>
              <w:rPr>
                <w:rFonts w:ascii="Arial" w:hAnsi="Arial" w:cs="Arial"/>
                <w:bCs/>
                <w:lang w:val="en-US"/>
              </w:rPr>
            </w:pPr>
          </w:p>
        </w:tc>
      </w:tr>
      <w:tr w:rsidR="008B4B3F" w:rsidRPr="003811B2" w14:paraId="669FBD42" w14:textId="2C42B36F" w:rsidTr="008B4B3F">
        <w:tc>
          <w:tcPr>
            <w:tcW w:w="1083" w:type="dxa"/>
          </w:tcPr>
          <w:p w14:paraId="748CBCC8" w14:textId="2B367C6D" w:rsidR="008B4B3F" w:rsidRDefault="008B4B3F" w:rsidP="000C22BD">
            <w:pPr>
              <w:pStyle w:val="aa"/>
              <w:spacing w:before="120" w:after="120" w:line="240" w:lineRule="auto"/>
              <w:ind w:left="0"/>
              <w:rPr>
                <w:rFonts w:ascii="Arial" w:hAnsi="Arial" w:cs="Arial"/>
                <w:bCs/>
                <w:lang w:val="en-US"/>
              </w:rPr>
            </w:pPr>
            <w:r>
              <w:rPr>
                <w:rFonts w:ascii="Arial" w:hAnsi="Arial" w:cs="Arial"/>
                <w:bCs/>
                <w:lang w:val="en-US"/>
              </w:rPr>
              <w:t>4.1</w:t>
            </w:r>
          </w:p>
        </w:tc>
        <w:tc>
          <w:tcPr>
            <w:tcW w:w="5708" w:type="dxa"/>
          </w:tcPr>
          <w:p w14:paraId="56334502" w14:textId="68BCEF42" w:rsidR="008B4B3F" w:rsidRPr="008B4B3F" w:rsidRDefault="008B4B3F" w:rsidP="000C22BD">
            <w:pPr>
              <w:pStyle w:val="aa"/>
              <w:spacing w:before="120" w:after="120" w:line="240" w:lineRule="auto"/>
              <w:ind w:left="0"/>
              <w:rPr>
                <w:rFonts w:ascii="Arial" w:hAnsi="Arial" w:cs="Arial"/>
                <w:bCs/>
                <w:lang w:val="fr-FR"/>
              </w:rPr>
            </w:pPr>
            <w:r w:rsidRPr="008B4B3F">
              <w:rPr>
                <w:rFonts w:ascii="Arial" w:hAnsi="Arial" w:cs="Arial"/>
                <w:bCs/>
                <w:lang w:val="fr-FR"/>
              </w:rPr>
              <w:t>Exhibit D – Non-Exempt F</w:t>
            </w:r>
            <w:r>
              <w:rPr>
                <w:rFonts w:ascii="Arial" w:hAnsi="Arial" w:cs="Arial"/>
                <w:bCs/>
                <w:lang w:val="fr-FR"/>
              </w:rPr>
              <w:t>und</w:t>
            </w:r>
          </w:p>
        </w:tc>
        <w:tc>
          <w:tcPr>
            <w:tcW w:w="1204" w:type="dxa"/>
          </w:tcPr>
          <w:p w14:paraId="07EB3D6A" w14:textId="77777777" w:rsidR="008B4B3F" w:rsidRPr="008B4B3F" w:rsidRDefault="008B4B3F" w:rsidP="000C22BD">
            <w:pPr>
              <w:pStyle w:val="aa"/>
              <w:spacing w:before="120" w:after="120" w:line="240" w:lineRule="auto"/>
              <w:ind w:left="0"/>
              <w:rPr>
                <w:rFonts w:ascii="Arial" w:hAnsi="Arial" w:cs="Arial"/>
                <w:bCs/>
                <w:lang w:val="fr-FR"/>
              </w:rPr>
            </w:pPr>
          </w:p>
        </w:tc>
        <w:tc>
          <w:tcPr>
            <w:tcW w:w="1213" w:type="dxa"/>
          </w:tcPr>
          <w:p w14:paraId="15EA639F" w14:textId="77777777" w:rsidR="008B4B3F" w:rsidRPr="008B4B3F" w:rsidRDefault="008B4B3F" w:rsidP="000C22BD">
            <w:pPr>
              <w:pStyle w:val="aa"/>
              <w:spacing w:before="120" w:after="120" w:line="240" w:lineRule="auto"/>
              <w:ind w:left="0"/>
              <w:rPr>
                <w:rFonts w:ascii="Arial" w:hAnsi="Arial" w:cs="Arial"/>
                <w:bCs/>
                <w:lang w:val="fr-FR"/>
              </w:rPr>
            </w:pPr>
          </w:p>
        </w:tc>
      </w:tr>
      <w:tr w:rsidR="008B4B3F" w14:paraId="13A344F3" w14:textId="202A4A48" w:rsidTr="008B4B3F">
        <w:tc>
          <w:tcPr>
            <w:tcW w:w="1083" w:type="dxa"/>
          </w:tcPr>
          <w:p w14:paraId="192C7E32" w14:textId="75C93CF8" w:rsidR="008B4B3F" w:rsidRDefault="008B4B3F" w:rsidP="000A55CC">
            <w:pPr>
              <w:pStyle w:val="aa"/>
              <w:spacing w:before="120" w:after="120" w:line="240" w:lineRule="auto"/>
              <w:ind w:left="0"/>
              <w:rPr>
                <w:rFonts w:ascii="Arial" w:hAnsi="Arial" w:cs="Arial"/>
                <w:bCs/>
                <w:lang w:val="en-US"/>
              </w:rPr>
            </w:pPr>
            <w:r>
              <w:rPr>
                <w:rFonts w:ascii="Arial" w:hAnsi="Arial" w:cs="Arial"/>
                <w:bCs/>
                <w:lang w:val="en-US"/>
              </w:rPr>
              <w:t>4.1</w:t>
            </w:r>
          </w:p>
        </w:tc>
        <w:tc>
          <w:tcPr>
            <w:tcW w:w="5708" w:type="dxa"/>
          </w:tcPr>
          <w:p w14:paraId="5AF2093F" w14:textId="29EF7200" w:rsidR="008B4B3F" w:rsidRDefault="008B4B3F" w:rsidP="000A55CC">
            <w:pPr>
              <w:pStyle w:val="aa"/>
              <w:spacing w:before="120" w:after="120" w:line="240" w:lineRule="auto"/>
              <w:ind w:left="0"/>
              <w:rPr>
                <w:rFonts w:ascii="Arial" w:hAnsi="Arial" w:cs="Arial"/>
                <w:bCs/>
                <w:lang w:val="en-US"/>
              </w:rPr>
            </w:pPr>
            <w:r>
              <w:rPr>
                <w:rFonts w:ascii="Arial" w:hAnsi="Arial" w:cs="Arial"/>
                <w:bCs/>
                <w:lang w:val="en-US"/>
              </w:rPr>
              <w:t>Exhibit E – Reporting Entity</w:t>
            </w:r>
          </w:p>
        </w:tc>
        <w:tc>
          <w:tcPr>
            <w:tcW w:w="1204" w:type="dxa"/>
          </w:tcPr>
          <w:p w14:paraId="1259A1DD" w14:textId="77777777" w:rsidR="008B4B3F" w:rsidRDefault="008B4B3F" w:rsidP="000A55CC">
            <w:pPr>
              <w:pStyle w:val="aa"/>
              <w:spacing w:before="120" w:after="120" w:line="240" w:lineRule="auto"/>
              <w:ind w:left="0"/>
              <w:rPr>
                <w:rFonts w:ascii="Arial" w:hAnsi="Arial" w:cs="Arial"/>
                <w:bCs/>
                <w:lang w:val="en-US"/>
              </w:rPr>
            </w:pPr>
          </w:p>
        </w:tc>
        <w:tc>
          <w:tcPr>
            <w:tcW w:w="1213" w:type="dxa"/>
          </w:tcPr>
          <w:p w14:paraId="11706E9F" w14:textId="77777777" w:rsidR="008B4B3F" w:rsidRDefault="008B4B3F" w:rsidP="000A55CC">
            <w:pPr>
              <w:pStyle w:val="aa"/>
              <w:spacing w:before="120" w:after="120" w:line="240" w:lineRule="auto"/>
              <w:ind w:left="0"/>
              <w:rPr>
                <w:rFonts w:ascii="Arial" w:hAnsi="Arial" w:cs="Arial"/>
                <w:bCs/>
                <w:lang w:val="en-US"/>
              </w:rPr>
            </w:pPr>
          </w:p>
        </w:tc>
      </w:tr>
      <w:tr w:rsidR="008B4B3F" w:rsidRPr="003811B2" w14:paraId="7B0A110D" w14:textId="3A9FBB58" w:rsidTr="005436A3">
        <w:tc>
          <w:tcPr>
            <w:tcW w:w="1083" w:type="dxa"/>
          </w:tcPr>
          <w:p w14:paraId="160DC3AB" w14:textId="34550A16" w:rsidR="008B4B3F" w:rsidRDefault="008B4B3F" w:rsidP="000A55CC">
            <w:pPr>
              <w:pStyle w:val="aa"/>
              <w:spacing w:before="120" w:after="120" w:line="240" w:lineRule="auto"/>
              <w:ind w:left="0"/>
              <w:rPr>
                <w:rFonts w:ascii="Arial" w:hAnsi="Arial" w:cs="Arial"/>
                <w:bCs/>
                <w:lang w:val="en-US"/>
              </w:rPr>
            </w:pPr>
            <w:r>
              <w:rPr>
                <w:rFonts w:ascii="Arial" w:hAnsi="Arial" w:cs="Arial"/>
                <w:bCs/>
                <w:lang w:val="en-US"/>
              </w:rPr>
              <w:t>6.1</w:t>
            </w:r>
          </w:p>
        </w:tc>
        <w:tc>
          <w:tcPr>
            <w:tcW w:w="5708" w:type="dxa"/>
          </w:tcPr>
          <w:p w14:paraId="3D70C2BD" w14:textId="77777777" w:rsidR="008B4B3F" w:rsidRDefault="008B4B3F" w:rsidP="000A55CC">
            <w:pPr>
              <w:pStyle w:val="aa"/>
              <w:spacing w:before="120" w:after="120" w:line="240" w:lineRule="auto"/>
              <w:ind w:left="0"/>
              <w:rPr>
                <w:rFonts w:ascii="Arial" w:hAnsi="Arial" w:cs="Arial"/>
                <w:bCs/>
                <w:lang w:val="en-US"/>
              </w:rPr>
            </w:pPr>
            <w:r>
              <w:rPr>
                <w:rFonts w:ascii="Arial" w:hAnsi="Arial" w:cs="Arial"/>
                <w:bCs/>
                <w:lang w:val="en-US"/>
              </w:rPr>
              <w:t>Copy of Peer Review / External Review findings</w:t>
            </w:r>
          </w:p>
          <w:p w14:paraId="29183636" w14:textId="77777777" w:rsidR="008B4B3F" w:rsidRDefault="008B4B3F" w:rsidP="000A55CC">
            <w:pPr>
              <w:pStyle w:val="aa"/>
              <w:spacing w:before="120" w:after="120" w:line="240" w:lineRule="auto"/>
              <w:ind w:left="0"/>
              <w:rPr>
                <w:rFonts w:ascii="Arial" w:hAnsi="Arial" w:cs="Arial"/>
                <w:bCs/>
                <w:lang w:val="en-US"/>
              </w:rPr>
            </w:pPr>
          </w:p>
        </w:tc>
        <w:tc>
          <w:tcPr>
            <w:tcW w:w="1208" w:type="dxa"/>
          </w:tcPr>
          <w:p w14:paraId="20E48D36" w14:textId="77777777" w:rsidR="008B4B3F" w:rsidRDefault="008B4B3F" w:rsidP="000A55CC">
            <w:pPr>
              <w:pStyle w:val="aa"/>
              <w:spacing w:before="120" w:after="120" w:line="240" w:lineRule="auto"/>
              <w:ind w:left="0"/>
              <w:rPr>
                <w:rFonts w:ascii="Arial" w:hAnsi="Arial" w:cs="Arial"/>
                <w:bCs/>
                <w:lang w:val="en-US"/>
              </w:rPr>
            </w:pPr>
          </w:p>
        </w:tc>
        <w:tc>
          <w:tcPr>
            <w:tcW w:w="1209" w:type="dxa"/>
          </w:tcPr>
          <w:p w14:paraId="1CE2FDD5" w14:textId="77777777" w:rsidR="008B4B3F" w:rsidRDefault="008B4B3F" w:rsidP="000A55CC">
            <w:pPr>
              <w:pStyle w:val="aa"/>
              <w:spacing w:before="120" w:after="120" w:line="240" w:lineRule="auto"/>
              <w:ind w:left="0"/>
              <w:rPr>
                <w:rFonts w:ascii="Arial" w:hAnsi="Arial" w:cs="Arial"/>
                <w:bCs/>
                <w:lang w:val="en-US"/>
              </w:rPr>
            </w:pPr>
          </w:p>
        </w:tc>
      </w:tr>
      <w:tr w:rsidR="00EB1FF3" w:rsidRPr="002315FC" w14:paraId="1141D35B" w14:textId="77777777" w:rsidTr="005436A3">
        <w:tc>
          <w:tcPr>
            <w:tcW w:w="1083" w:type="dxa"/>
          </w:tcPr>
          <w:p w14:paraId="25BE85D0" w14:textId="7067838A" w:rsidR="00EB1FF3" w:rsidRDefault="00EB1FF3" w:rsidP="000A55CC">
            <w:pPr>
              <w:pStyle w:val="aa"/>
              <w:spacing w:before="120" w:after="120" w:line="240" w:lineRule="auto"/>
              <w:ind w:left="0"/>
              <w:rPr>
                <w:rFonts w:ascii="Arial" w:hAnsi="Arial" w:cs="Arial"/>
                <w:bCs/>
                <w:lang w:val="en-US"/>
              </w:rPr>
            </w:pPr>
            <w:r>
              <w:rPr>
                <w:rFonts w:ascii="Arial" w:hAnsi="Arial" w:cs="Arial"/>
                <w:bCs/>
                <w:lang w:val="en-US"/>
              </w:rPr>
              <w:t>9.1</w:t>
            </w:r>
          </w:p>
        </w:tc>
        <w:tc>
          <w:tcPr>
            <w:tcW w:w="5708" w:type="dxa"/>
          </w:tcPr>
          <w:p w14:paraId="19204492" w14:textId="6D17C884" w:rsidR="00EB1FF3" w:rsidRDefault="00EB1FF3" w:rsidP="000A55CC">
            <w:pPr>
              <w:pStyle w:val="aa"/>
              <w:spacing w:before="120" w:after="120" w:line="240" w:lineRule="auto"/>
              <w:ind w:left="0"/>
              <w:rPr>
                <w:rFonts w:ascii="Arial" w:hAnsi="Arial" w:cs="Arial"/>
                <w:bCs/>
                <w:lang w:val="en-US"/>
              </w:rPr>
            </w:pPr>
            <w:r>
              <w:rPr>
                <w:rFonts w:ascii="Arial" w:hAnsi="Arial" w:cs="Arial"/>
                <w:bCs/>
                <w:lang w:val="en-US"/>
              </w:rPr>
              <w:t>Copies of CPD certification</w:t>
            </w:r>
          </w:p>
        </w:tc>
        <w:tc>
          <w:tcPr>
            <w:tcW w:w="1208" w:type="dxa"/>
          </w:tcPr>
          <w:p w14:paraId="05F35DE0" w14:textId="77777777" w:rsidR="00EB1FF3" w:rsidRDefault="00EB1FF3" w:rsidP="000A55CC">
            <w:pPr>
              <w:pStyle w:val="aa"/>
              <w:spacing w:before="120" w:after="120" w:line="240" w:lineRule="auto"/>
              <w:ind w:left="0"/>
              <w:rPr>
                <w:rFonts w:ascii="Arial" w:hAnsi="Arial" w:cs="Arial"/>
                <w:bCs/>
                <w:lang w:val="en-US"/>
              </w:rPr>
            </w:pPr>
          </w:p>
        </w:tc>
        <w:tc>
          <w:tcPr>
            <w:tcW w:w="1209" w:type="dxa"/>
          </w:tcPr>
          <w:p w14:paraId="6464FCC4" w14:textId="77777777" w:rsidR="00EB1FF3" w:rsidRDefault="00EB1FF3" w:rsidP="000A55CC">
            <w:pPr>
              <w:pStyle w:val="aa"/>
              <w:spacing w:before="120" w:after="120" w:line="240" w:lineRule="auto"/>
              <w:ind w:left="0"/>
              <w:rPr>
                <w:rFonts w:ascii="Arial" w:hAnsi="Arial" w:cs="Arial"/>
                <w:bCs/>
                <w:lang w:val="en-US"/>
              </w:rPr>
            </w:pPr>
          </w:p>
        </w:tc>
      </w:tr>
      <w:tr w:rsidR="009D6957" w:rsidRPr="003811B2" w14:paraId="14FF8EEC" w14:textId="77777777" w:rsidTr="008B4B3F">
        <w:tc>
          <w:tcPr>
            <w:tcW w:w="1083" w:type="dxa"/>
          </w:tcPr>
          <w:p w14:paraId="06A7D36A" w14:textId="1534534F" w:rsidR="009D6957" w:rsidRDefault="009D6957" w:rsidP="000A55CC">
            <w:pPr>
              <w:pStyle w:val="aa"/>
              <w:spacing w:before="120" w:after="120" w:line="240" w:lineRule="auto"/>
              <w:ind w:left="0"/>
              <w:rPr>
                <w:rFonts w:ascii="Arial" w:hAnsi="Arial" w:cs="Arial"/>
                <w:bCs/>
                <w:lang w:val="en-US"/>
              </w:rPr>
            </w:pPr>
            <w:r>
              <w:rPr>
                <w:rFonts w:ascii="Arial" w:hAnsi="Arial" w:cs="Arial"/>
                <w:bCs/>
                <w:lang w:val="en-US"/>
              </w:rPr>
              <w:t>10.2</w:t>
            </w:r>
          </w:p>
        </w:tc>
        <w:tc>
          <w:tcPr>
            <w:tcW w:w="5708" w:type="dxa"/>
          </w:tcPr>
          <w:p w14:paraId="6F66320B" w14:textId="5D9685E5" w:rsidR="009D6957" w:rsidRDefault="00AB6DB8" w:rsidP="000A55CC">
            <w:pPr>
              <w:pStyle w:val="aa"/>
              <w:spacing w:before="120" w:after="120" w:line="240" w:lineRule="auto"/>
              <w:ind w:left="0"/>
              <w:rPr>
                <w:rFonts w:ascii="Arial" w:hAnsi="Arial" w:cs="Arial"/>
                <w:bCs/>
                <w:lang w:val="en-US"/>
              </w:rPr>
            </w:pPr>
            <w:r>
              <w:rPr>
                <w:rFonts w:ascii="Arial" w:hAnsi="Arial" w:cs="Arial"/>
                <w:bCs/>
                <w:lang w:val="en-US"/>
              </w:rPr>
              <w:t xml:space="preserve">Copies of any updated documents relating to </w:t>
            </w:r>
            <w:r w:rsidR="00566F5A">
              <w:rPr>
                <w:rFonts w:ascii="Arial" w:hAnsi="Arial" w:cs="Arial"/>
                <w:bCs/>
                <w:lang w:val="en-US"/>
              </w:rPr>
              <w:t>systems, procedures and controls on ensuring compliance with relevant professional standards (ISAs, ISQC1, Code of Ethics etc.)</w:t>
            </w:r>
          </w:p>
        </w:tc>
        <w:tc>
          <w:tcPr>
            <w:tcW w:w="1208" w:type="dxa"/>
            <w:tcBorders>
              <w:bottom w:val="single" w:sz="4" w:space="0" w:color="auto"/>
            </w:tcBorders>
          </w:tcPr>
          <w:p w14:paraId="3E9AB41A" w14:textId="77777777" w:rsidR="009D6957" w:rsidRDefault="009D6957" w:rsidP="000A55CC">
            <w:pPr>
              <w:pStyle w:val="aa"/>
              <w:spacing w:before="120" w:after="120" w:line="240" w:lineRule="auto"/>
              <w:ind w:left="0"/>
              <w:rPr>
                <w:rFonts w:ascii="Arial" w:hAnsi="Arial" w:cs="Arial"/>
                <w:bCs/>
                <w:lang w:val="en-US"/>
              </w:rPr>
            </w:pPr>
          </w:p>
        </w:tc>
        <w:tc>
          <w:tcPr>
            <w:tcW w:w="1209" w:type="dxa"/>
            <w:tcBorders>
              <w:bottom w:val="single" w:sz="4" w:space="0" w:color="auto"/>
            </w:tcBorders>
          </w:tcPr>
          <w:p w14:paraId="4FFC16B2" w14:textId="77777777" w:rsidR="009D6957" w:rsidRDefault="009D6957" w:rsidP="000A55CC">
            <w:pPr>
              <w:pStyle w:val="aa"/>
              <w:spacing w:before="120" w:after="120" w:line="240" w:lineRule="auto"/>
              <w:ind w:left="0"/>
              <w:rPr>
                <w:rFonts w:ascii="Arial" w:hAnsi="Arial" w:cs="Arial"/>
                <w:bCs/>
                <w:lang w:val="en-US"/>
              </w:rPr>
            </w:pPr>
          </w:p>
        </w:tc>
      </w:tr>
      <w:tr w:rsidR="009D6957" w:rsidRPr="003811B2" w14:paraId="67DE1A9C" w14:textId="77777777" w:rsidTr="008B4B3F">
        <w:tc>
          <w:tcPr>
            <w:tcW w:w="1083" w:type="dxa"/>
          </w:tcPr>
          <w:p w14:paraId="7440484B" w14:textId="2B6C57DC" w:rsidR="009D6957" w:rsidRDefault="009D6957" w:rsidP="000A55CC">
            <w:pPr>
              <w:pStyle w:val="aa"/>
              <w:spacing w:before="120" w:after="120" w:line="240" w:lineRule="auto"/>
              <w:ind w:left="0"/>
              <w:rPr>
                <w:rFonts w:ascii="Arial" w:hAnsi="Arial" w:cs="Arial"/>
                <w:bCs/>
                <w:lang w:val="en-US"/>
              </w:rPr>
            </w:pPr>
            <w:r>
              <w:rPr>
                <w:rFonts w:ascii="Arial" w:hAnsi="Arial" w:cs="Arial"/>
                <w:bCs/>
                <w:lang w:val="en-US"/>
              </w:rPr>
              <w:t>10.3</w:t>
            </w:r>
          </w:p>
        </w:tc>
        <w:tc>
          <w:tcPr>
            <w:tcW w:w="5708" w:type="dxa"/>
          </w:tcPr>
          <w:p w14:paraId="612250B1" w14:textId="66004DF6" w:rsidR="009D6957" w:rsidRDefault="00566F5A" w:rsidP="000A55CC">
            <w:pPr>
              <w:pStyle w:val="aa"/>
              <w:spacing w:before="120" w:after="120" w:line="240" w:lineRule="auto"/>
              <w:ind w:left="0"/>
              <w:rPr>
                <w:rFonts w:ascii="Arial" w:hAnsi="Arial" w:cs="Arial"/>
                <w:bCs/>
                <w:lang w:val="en-US"/>
              </w:rPr>
            </w:pPr>
            <w:r>
              <w:rPr>
                <w:rFonts w:ascii="Arial" w:hAnsi="Arial" w:cs="Arial"/>
                <w:bCs/>
                <w:lang w:val="en-US"/>
              </w:rPr>
              <w:t>Copies of updated Forms B1 and B2</w:t>
            </w:r>
          </w:p>
        </w:tc>
        <w:tc>
          <w:tcPr>
            <w:tcW w:w="1208" w:type="dxa"/>
            <w:tcBorders>
              <w:bottom w:val="single" w:sz="4" w:space="0" w:color="auto"/>
            </w:tcBorders>
          </w:tcPr>
          <w:p w14:paraId="7C7E826B" w14:textId="77777777" w:rsidR="009D6957" w:rsidRDefault="009D6957" w:rsidP="000A55CC">
            <w:pPr>
              <w:pStyle w:val="aa"/>
              <w:spacing w:before="120" w:after="120" w:line="240" w:lineRule="auto"/>
              <w:ind w:left="0"/>
              <w:rPr>
                <w:rFonts w:ascii="Arial" w:hAnsi="Arial" w:cs="Arial"/>
                <w:bCs/>
                <w:lang w:val="en-US"/>
              </w:rPr>
            </w:pPr>
          </w:p>
        </w:tc>
        <w:tc>
          <w:tcPr>
            <w:tcW w:w="1209" w:type="dxa"/>
            <w:tcBorders>
              <w:bottom w:val="single" w:sz="4" w:space="0" w:color="auto"/>
            </w:tcBorders>
          </w:tcPr>
          <w:p w14:paraId="1C5E4732" w14:textId="77777777" w:rsidR="009D6957" w:rsidRDefault="009D6957" w:rsidP="000A55CC">
            <w:pPr>
              <w:pStyle w:val="aa"/>
              <w:spacing w:before="120" w:after="120" w:line="240" w:lineRule="auto"/>
              <w:ind w:left="0"/>
              <w:rPr>
                <w:rFonts w:ascii="Arial" w:hAnsi="Arial" w:cs="Arial"/>
                <w:bCs/>
                <w:lang w:val="en-US"/>
              </w:rPr>
            </w:pPr>
          </w:p>
        </w:tc>
      </w:tr>
    </w:tbl>
    <w:p w14:paraId="0315C797" w14:textId="77777777" w:rsidR="003079B8" w:rsidRPr="001F7097" w:rsidRDefault="003079B8" w:rsidP="001F7097">
      <w:pPr>
        <w:spacing w:before="120" w:after="120" w:line="240" w:lineRule="auto"/>
        <w:rPr>
          <w:rFonts w:ascii="Arial" w:hAnsi="Arial" w:cs="Arial"/>
          <w:sz w:val="24"/>
          <w:szCs w:val="24"/>
          <w:lang w:val="en-US"/>
        </w:rPr>
      </w:pPr>
    </w:p>
    <w:sectPr w:rsidR="003079B8" w:rsidRPr="001F7097">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2BA3E" w14:textId="77777777" w:rsidR="00F40D43" w:rsidRDefault="00F40D43" w:rsidP="00A60FB3">
      <w:pPr>
        <w:spacing w:after="0" w:line="240" w:lineRule="auto"/>
      </w:pPr>
      <w:r>
        <w:separator/>
      </w:r>
    </w:p>
  </w:endnote>
  <w:endnote w:type="continuationSeparator" w:id="0">
    <w:p w14:paraId="735726E6" w14:textId="77777777" w:rsidR="00F40D43" w:rsidRDefault="00F40D43" w:rsidP="00A6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76064" w14:textId="00BED571" w:rsidR="00C74610" w:rsidRDefault="00C74610">
    <w:pPr>
      <w:pStyle w:val="a5"/>
    </w:pPr>
    <w:r>
      <w:rPr>
        <w:noProof/>
      </w:rPr>
      <mc:AlternateContent>
        <mc:Choice Requires="wps">
          <w:drawing>
            <wp:anchor distT="0" distB="0" distL="0" distR="0" simplePos="0" relativeHeight="251662336" behindDoc="0" locked="0" layoutInCell="1" allowOverlap="1" wp14:anchorId="340F1091" wp14:editId="698222C6">
              <wp:simplePos x="635" y="635"/>
              <wp:positionH relativeFrom="page">
                <wp:align>center</wp:align>
              </wp:positionH>
              <wp:positionV relativeFrom="page">
                <wp:align>bottom</wp:align>
              </wp:positionV>
              <wp:extent cx="1085850" cy="323850"/>
              <wp:effectExtent l="0" t="0" r="0" b="0"/>
              <wp:wrapNone/>
              <wp:docPr id="366870248" name="Надпись 5"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5850" cy="323850"/>
                      </a:xfrm>
                      <a:prstGeom prst="rect">
                        <a:avLst/>
                      </a:prstGeom>
                      <a:noFill/>
                      <a:ln>
                        <a:noFill/>
                      </a:ln>
                    </wps:spPr>
                    <wps:txbx>
                      <w:txbxContent>
                        <w:p w14:paraId="111684B5" w14:textId="27EDD146"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0F1091" id="_x0000_t202" coordsize="21600,21600" o:spt="202" path="m,l,21600r21600,l21600,xe">
              <v:stroke joinstyle="miter"/>
              <v:path gradientshapeok="t" o:connecttype="rect"/>
            </v:shapetype>
            <v:shape id="Надпись 5" o:spid="_x0000_s1028" type="#_x0000_t202" alt="Classification: Restricted" style="position:absolute;margin-left:0;margin-top:0;width:85.5pt;height:25.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" filled="f" stroked="f">
              <v:fill o:detectmouseclick="t"/>
              <v:textbox style="mso-fit-shape-to-text:t" inset="0,0,0,15pt">
                <w:txbxContent>
                  <w:p w14:paraId="111684B5" w14:textId="27EDD146"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EB6EB" w14:textId="150B32ED" w:rsidR="00512DA4" w:rsidRDefault="00C74610" w:rsidP="004B6245">
    <w:pPr>
      <w:pStyle w:val="a3"/>
      <w:pBdr>
        <w:top w:val="single" w:sz="6" w:space="10" w:color="4472C4" w:themeColor="accent1"/>
      </w:pBdr>
      <w:tabs>
        <w:tab w:val="left" w:pos="708"/>
      </w:tabs>
      <w:spacing w:before="240"/>
      <w:jc w:val="right"/>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63360" behindDoc="0" locked="0" layoutInCell="1" allowOverlap="1" wp14:anchorId="69AD6E4F" wp14:editId="3F59AC31">
              <wp:simplePos x="635" y="635"/>
              <wp:positionH relativeFrom="page">
                <wp:align>center</wp:align>
              </wp:positionH>
              <wp:positionV relativeFrom="page">
                <wp:align>bottom</wp:align>
              </wp:positionV>
              <wp:extent cx="1085850" cy="323850"/>
              <wp:effectExtent l="0" t="0" r="0" b="0"/>
              <wp:wrapNone/>
              <wp:docPr id="472606414" name="Надпись 6"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5850" cy="323850"/>
                      </a:xfrm>
                      <a:prstGeom prst="rect">
                        <a:avLst/>
                      </a:prstGeom>
                      <a:noFill/>
                      <a:ln>
                        <a:noFill/>
                      </a:ln>
                    </wps:spPr>
                    <wps:txbx>
                      <w:txbxContent>
                        <w:p w14:paraId="5BA13DF1" w14:textId="53D22170"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AD6E4F" id="_x0000_t202" coordsize="21600,21600" o:spt="202" path="m,l,21600r21600,l21600,xe">
              <v:stroke joinstyle="miter"/>
              <v:path gradientshapeok="t" o:connecttype="rect"/>
            </v:shapetype>
            <v:shape id="Надпись 6" o:spid="_x0000_s1029" type="#_x0000_t202" alt="Classification: Restricted" style="position:absolute;left:0;text-align:left;margin-left:0;margin-top:0;width:85.5pt;height:25.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" filled="f" stroked="f">
              <v:fill o:detectmouseclick="t"/>
              <v:textbox style="mso-fit-shape-to-text:t" inset="0,0,0,15pt">
                <w:txbxContent>
                  <w:p w14:paraId="5BA13DF1" w14:textId="53D22170"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v:textbox>
              <w10:wrap anchorx="page" anchory="page"/>
            </v:shape>
          </w:pict>
        </mc:Fallback>
      </mc:AlternateContent>
    </w:r>
    <w:r w:rsidR="00512DA4">
      <w:rPr>
        <w:rFonts w:ascii="Arial" w:hAnsi="Arial" w:cs="Arial"/>
        <w:sz w:val="20"/>
        <w:szCs w:val="20"/>
      </w:rPr>
      <w:t xml:space="preserve">Page </w:t>
    </w:r>
    <w:r w:rsidR="00512DA4">
      <w:rPr>
        <w:rFonts w:ascii="Arial" w:hAnsi="Arial" w:cs="Arial"/>
        <w:sz w:val="20"/>
        <w:szCs w:val="20"/>
      </w:rPr>
      <w:fldChar w:fldCharType="begin"/>
    </w:r>
    <w:r w:rsidR="00512DA4">
      <w:rPr>
        <w:rFonts w:ascii="Arial" w:hAnsi="Arial" w:cs="Arial"/>
        <w:sz w:val="20"/>
        <w:szCs w:val="20"/>
      </w:rPr>
      <w:instrText xml:space="preserve"> PAGE   \* MERGEFORMAT </w:instrText>
    </w:r>
    <w:r w:rsidR="00512DA4">
      <w:rPr>
        <w:rFonts w:ascii="Arial" w:hAnsi="Arial" w:cs="Arial"/>
        <w:sz w:val="20"/>
        <w:szCs w:val="20"/>
      </w:rPr>
      <w:fldChar w:fldCharType="separate"/>
    </w:r>
    <w:r w:rsidR="00512DA4">
      <w:rPr>
        <w:rFonts w:ascii="Arial" w:hAnsi="Arial" w:cs="Arial"/>
        <w:sz w:val="20"/>
        <w:szCs w:val="20"/>
      </w:rPr>
      <w:t>1</w:t>
    </w:r>
    <w:r w:rsidR="00512DA4">
      <w:rPr>
        <w:rFonts w:ascii="Arial" w:hAnsi="Arial" w:cs="Arial"/>
        <w:sz w:val="20"/>
        <w:szCs w:val="20"/>
      </w:rPr>
      <w:fldChar w:fldCharType="end"/>
    </w:r>
    <w:r w:rsidR="00512DA4">
      <w:rPr>
        <w:rFonts w:ascii="Arial" w:hAnsi="Arial" w:cs="Arial"/>
        <w:sz w:val="20"/>
        <w:szCs w:val="20"/>
      </w:rPr>
      <w:t xml:space="preserve"> of </w:t>
    </w:r>
    <w:r w:rsidR="00512DA4">
      <w:rPr>
        <w:rFonts w:ascii="Arial" w:hAnsi="Arial" w:cs="Arial"/>
        <w:sz w:val="20"/>
        <w:szCs w:val="20"/>
      </w:rPr>
      <w:fldChar w:fldCharType="begin"/>
    </w:r>
    <w:r w:rsidR="00512DA4">
      <w:rPr>
        <w:rFonts w:ascii="Arial" w:hAnsi="Arial" w:cs="Arial"/>
        <w:sz w:val="20"/>
        <w:szCs w:val="20"/>
      </w:rPr>
      <w:instrText xml:space="preserve"> NUMPAGES   \* MERGEFORMAT </w:instrText>
    </w:r>
    <w:r w:rsidR="00512DA4">
      <w:rPr>
        <w:rFonts w:ascii="Arial" w:hAnsi="Arial" w:cs="Arial"/>
        <w:sz w:val="20"/>
        <w:szCs w:val="20"/>
      </w:rPr>
      <w:fldChar w:fldCharType="separate"/>
    </w:r>
    <w:r w:rsidR="00512DA4">
      <w:rPr>
        <w:rFonts w:ascii="Arial" w:hAnsi="Arial" w:cs="Arial"/>
        <w:sz w:val="20"/>
        <w:szCs w:val="20"/>
      </w:rPr>
      <w:t>12</w:t>
    </w:r>
    <w:r w:rsidR="00512DA4">
      <w:rPr>
        <w:rFonts w:ascii="Arial" w:hAnsi="Arial" w:cs="Arial"/>
        <w:sz w:val="20"/>
        <w:szCs w:val="20"/>
      </w:rPr>
      <w:fldChar w:fldCharType="end"/>
    </w:r>
  </w:p>
  <w:p w14:paraId="437C100A" w14:textId="1F7C45E8" w:rsidR="00512DA4" w:rsidRDefault="00512DA4" w:rsidP="004B6245">
    <w:pPr>
      <w:pStyle w:val="a5"/>
      <w:jc w:val="right"/>
      <w:rPr>
        <w:rFonts w:ascii="Arial" w:hAnsi="Arial" w:cs="Arial"/>
        <w:sz w:val="20"/>
        <w:szCs w:val="20"/>
      </w:rPr>
    </w:pPr>
    <w:r>
      <w:rPr>
        <w:rFonts w:ascii="Arial" w:hAnsi="Arial" w:cs="Arial"/>
        <w:sz w:val="20"/>
        <w:szCs w:val="20"/>
      </w:rPr>
      <w:t>v.</w:t>
    </w:r>
    <w:r>
      <w:rPr>
        <w:rFonts w:ascii="Arial" w:hAnsi="Arial" w:cs="Arial"/>
        <w:sz w:val="20"/>
        <w:szCs w:val="20"/>
        <w:lang w:val="en-US"/>
      </w:rPr>
      <w:t>1</w:t>
    </w:r>
    <w:r>
      <w:rPr>
        <w:rFonts w:ascii="Arial" w:hAnsi="Arial" w:cs="Arial"/>
        <w:sz w:val="20"/>
        <w:szCs w:val="20"/>
      </w:rPr>
      <w:t>.0-</w:t>
    </w:r>
    <w:r>
      <w:rPr>
        <w:rFonts w:ascii="Arial" w:hAnsi="Arial" w:cs="Arial"/>
        <w:sz w:val="20"/>
        <w:szCs w:val="20"/>
        <w:lang w:val="en-US"/>
      </w:rPr>
      <w:t>11</w:t>
    </w:r>
    <w:r>
      <w:rPr>
        <w:rFonts w:ascii="Arial" w:hAnsi="Arial" w:cs="Arial"/>
        <w:sz w:val="20"/>
        <w:szCs w:val="20"/>
      </w:rPr>
      <w:t>/19</w:t>
    </w:r>
  </w:p>
  <w:p w14:paraId="09803218" w14:textId="77777777" w:rsidR="00512DA4" w:rsidRDefault="00512DA4" w:rsidP="004B6245">
    <w:pPr>
      <w:pStyle w:val="a5"/>
      <w:rPr>
        <w:sz w:val="24"/>
        <w:szCs w:val="24"/>
      </w:rPr>
    </w:pPr>
  </w:p>
  <w:p w14:paraId="2A60F9D2" w14:textId="77777777" w:rsidR="00512DA4" w:rsidRDefault="00512DA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5847A" w14:textId="5DE1921B" w:rsidR="00C74610" w:rsidRDefault="00C74610">
    <w:pPr>
      <w:pStyle w:val="a5"/>
    </w:pPr>
    <w:r>
      <w:rPr>
        <w:noProof/>
      </w:rPr>
      <mc:AlternateContent>
        <mc:Choice Requires="wps">
          <w:drawing>
            <wp:anchor distT="0" distB="0" distL="0" distR="0" simplePos="0" relativeHeight="251661312" behindDoc="0" locked="0" layoutInCell="1" allowOverlap="1" wp14:anchorId="31AF029B" wp14:editId="6A31D903">
              <wp:simplePos x="635" y="635"/>
              <wp:positionH relativeFrom="page">
                <wp:align>center</wp:align>
              </wp:positionH>
              <wp:positionV relativeFrom="page">
                <wp:align>bottom</wp:align>
              </wp:positionV>
              <wp:extent cx="1085850" cy="323850"/>
              <wp:effectExtent l="0" t="0" r="0" b="0"/>
              <wp:wrapNone/>
              <wp:docPr id="1224186981" name="Надпись 4"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5850" cy="323850"/>
                      </a:xfrm>
                      <a:prstGeom prst="rect">
                        <a:avLst/>
                      </a:prstGeom>
                      <a:noFill/>
                      <a:ln>
                        <a:noFill/>
                      </a:ln>
                    </wps:spPr>
                    <wps:txbx>
                      <w:txbxContent>
                        <w:p w14:paraId="0A0EDD25" w14:textId="77469793"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1AF029B" id="_x0000_t202" coordsize="21600,21600" o:spt="202" path="m,l,21600r21600,l21600,xe">
              <v:stroke joinstyle="miter"/>
              <v:path gradientshapeok="t" o:connecttype="rect"/>
            </v:shapetype>
            <v:shape id="Надпись 4" o:spid="_x0000_s1031" type="#_x0000_t202" alt="Classification: Restricted" style="position:absolute;margin-left:0;margin-top:0;width:85.5pt;height:25.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" filled="f" stroked="f">
              <v:fill o:detectmouseclick="t"/>
              <v:textbox style="mso-fit-shape-to-text:t" inset="0,0,0,15pt">
                <w:txbxContent>
                  <w:p w14:paraId="0A0EDD25" w14:textId="77469793"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3D8A4" w14:textId="77777777" w:rsidR="00F40D43" w:rsidRDefault="00F40D43" w:rsidP="00A60FB3">
      <w:pPr>
        <w:spacing w:after="0" w:line="240" w:lineRule="auto"/>
      </w:pPr>
      <w:r>
        <w:separator/>
      </w:r>
    </w:p>
  </w:footnote>
  <w:footnote w:type="continuationSeparator" w:id="0">
    <w:p w14:paraId="1BAD3627" w14:textId="77777777" w:rsidR="00F40D43" w:rsidRDefault="00F40D43" w:rsidP="00A60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33E02" w14:textId="131F6251" w:rsidR="00C74610" w:rsidRDefault="00C74610">
    <w:pPr>
      <w:pStyle w:val="a3"/>
    </w:pPr>
    <w:r>
      <w:rPr>
        <w:noProof/>
      </w:rPr>
      <mc:AlternateContent>
        <mc:Choice Requires="wps">
          <w:drawing>
            <wp:anchor distT="0" distB="0" distL="0" distR="0" simplePos="0" relativeHeight="251659264" behindDoc="0" locked="0" layoutInCell="1" allowOverlap="1" wp14:anchorId="360B81E9" wp14:editId="638C729F">
              <wp:simplePos x="635" y="635"/>
              <wp:positionH relativeFrom="page">
                <wp:align>center</wp:align>
              </wp:positionH>
              <wp:positionV relativeFrom="page">
                <wp:align>top</wp:align>
              </wp:positionV>
              <wp:extent cx="1085850" cy="323850"/>
              <wp:effectExtent l="0" t="0" r="0" b="0"/>
              <wp:wrapNone/>
              <wp:docPr id="274956123" name="Надпись 2" descr="Classification: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85850" cy="323850"/>
                      </a:xfrm>
                      <a:prstGeom prst="rect">
                        <a:avLst/>
                      </a:prstGeom>
                      <a:noFill/>
                      <a:ln>
                        <a:noFill/>
                      </a:ln>
                    </wps:spPr>
                    <wps:txbx>
                      <w:txbxContent>
                        <w:p w14:paraId="23AB0624" w14:textId="7317650C"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0B81E9" id="_x0000_t202" coordsize="21600,21600" o:spt="202" path="m,l,21600r21600,l21600,xe">
              <v:stroke joinstyle="miter"/>
              <v:path gradientshapeok="t" o:connecttype="rect"/>
            </v:shapetype>
            <v:shape id="Надпись 2" o:spid="_x0000_s1026" type="#_x0000_t202" alt="Classification: Restricted" style="position:absolute;margin-left:0;margin-top:0;width:85.5pt;height:25.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" filled="f" stroked="f">
              <v:fill o:detectmouseclick="t"/>
              <v:textbox style="mso-fit-shape-to-text:t" inset="0,15pt,0,0">
                <w:txbxContent>
                  <w:p w14:paraId="23AB0624" w14:textId="7317650C"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CA7C1" w14:textId="5220EEC5" w:rsidR="00512DA4" w:rsidRDefault="00C74610" w:rsidP="00A60FB3">
    <w:pPr>
      <w:pStyle w:val="a3"/>
      <w:jc w:val="right"/>
    </w:pPr>
    <w:r>
      <w:rPr>
        <w:rFonts w:ascii="Arial" w:hAnsi="Arial" w:cs="Arial"/>
        <w:noProof/>
        <w:sz w:val="20"/>
        <w:szCs w:val="20"/>
      </w:rPr>
      <mc:AlternateContent>
        <mc:Choice Requires="wps">
          <w:drawing>
            <wp:anchor distT="0" distB="0" distL="0" distR="0" simplePos="0" relativeHeight="251660288" behindDoc="0" locked="0" layoutInCell="1" allowOverlap="1" wp14:anchorId="5474DBB3" wp14:editId="107BDA6E">
              <wp:simplePos x="635" y="635"/>
              <wp:positionH relativeFrom="page">
                <wp:align>center</wp:align>
              </wp:positionH>
              <wp:positionV relativeFrom="page">
                <wp:align>top</wp:align>
              </wp:positionV>
              <wp:extent cx="1085850" cy="323850"/>
              <wp:effectExtent l="0" t="0" r="0" b="0"/>
              <wp:wrapNone/>
              <wp:docPr id="421931725" name="Надпись 3" descr="Classification: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85850" cy="323850"/>
                      </a:xfrm>
                      <a:prstGeom prst="rect">
                        <a:avLst/>
                      </a:prstGeom>
                      <a:noFill/>
                      <a:ln>
                        <a:noFill/>
                      </a:ln>
                    </wps:spPr>
                    <wps:txbx>
                      <w:txbxContent>
                        <w:p w14:paraId="1CF0F7AB" w14:textId="635A0B99"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474DBB3" id="_x0000_t202" coordsize="21600,21600" o:spt="202" path="m,l,21600r21600,l21600,xe">
              <v:stroke joinstyle="miter"/>
              <v:path gradientshapeok="t" o:connecttype="rect"/>
            </v:shapetype>
            <v:shape id="Надпись 3" o:spid="_x0000_s1027" type="#_x0000_t202" alt="Classification: Restricted" style="position:absolute;left:0;text-align:left;margin-left:0;margin-top:0;width:85.5pt;height:25.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" filled="f" stroked="f">
              <v:fill o:detectmouseclick="t"/>
              <v:textbox style="mso-fit-shape-to-text:t" inset="0,15pt,0,0">
                <w:txbxContent>
                  <w:p w14:paraId="1CF0F7AB" w14:textId="635A0B99"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v:textbox>
              <w10:wrap anchorx="page" anchory="page"/>
            </v:shape>
          </w:pict>
        </mc:Fallback>
      </mc:AlternateContent>
    </w:r>
    <w:r w:rsidR="00512DA4">
      <w:rPr>
        <w:rFonts w:ascii="Arial" w:hAnsi="Arial" w:cs="Arial"/>
        <w:sz w:val="20"/>
        <w:szCs w:val="20"/>
      </w:rPr>
      <w:t>ASTANA FINANCIAL SERVICES AUTHORITY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4A561" w14:textId="2D71156F" w:rsidR="00C74610" w:rsidRDefault="00C74610">
    <w:pPr>
      <w:pStyle w:val="a3"/>
    </w:pPr>
    <w:r>
      <w:rPr>
        <w:noProof/>
      </w:rPr>
      <mc:AlternateContent>
        <mc:Choice Requires="wps">
          <w:drawing>
            <wp:anchor distT="0" distB="0" distL="0" distR="0" simplePos="0" relativeHeight="251658240" behindDoc="0" locked="0" layoutInCell="1" allowOverlap="1" wp14:anchorId="66502195" wp14:editId="170F385F">
              <wp:simplePos x="635" y="635"/>
              <wp:positionH relativeFrom="page">
                <wp:align>center</wp:align>
              </wp:positionH>
              <wp:positionV relativeFrom="page">
                <wp:align>top</wp:align>
              </wp:positionV>
              <wp:extent cx="1085850" cy="323850"/>
              <wp:effectExtent l="0" t="0" r="0" b="0"/>
              <wp:wrapNone/>
              <wp:docPr id="1345941267" name="Надпись 1" descr="Classification: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85850" cy="323850"/>
                      </a:xfrm>
                      <a:prstGeom prst="rect">
                        <a:avLst/>
                      </a:prstGeom>
                      <a:noFill/>
                      <a:ln>
                        <a:noFill/>
                      </a:ln>
                    </wps:spPr>
                    <wps:txbx>
                      <w:txbxContent>
                        <w:p w14:paraId="30BB1963" w14:textId="14C9A6C3"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502195" id="_x0000_t202" coordsize="21600,21600" o:spt="202" path="m,l,21600r21600,l21600,xe">
              <v:stroke joinstyle="miter"/>
              <v:path gradientshapeok="t" o:connecttype="rect"/>
            </v:shapetype>
            <v:shape id="Надпись 1" o:spid="_x0000_s1030" type="#_x0000_t202" alt="Classification: Restricted" style="position:absolute;margin-left:0;margin-top:0;width:85.5pt;height:25.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" filled="f" stroked="f">
              <v:fill o:detectmouseclick="t"/>
              <v:textbox style="mso-fit-shape-to-text:t" inset="0,15pt,0,0">
                <w:txbxContent>
                  <w:p w14:paraId="30BB1963" w14:textId="14C9A6C3" w:rsidR="00C74610" w:rsidRPr="00C74610" w:rsidRDefault="00C74610" w:rsidP="00C74610">
                    <w:pPr>
                      <w:spacing w:after="0"/>
                      <w:rPr>
                        <w:rFonts w:ascii="Calibri" w:eastAsia="Calibri" w:hAnsi="Calibri" w:cs="Calibri"/>
                        <w:noProof/>
                        <w:color w:val="000000"/>
                        <w:sz w:val="16"/>
                        <w:szCs w:val="16"/>
                      </w:rPr>
                    </w:pPr>
                    <w:r w:rsidRPr="00C74610">
                      <w:rPr>
                        <w:rFonts w:ascii="Calibri" w:eastAsia="Calibri" w:hAnsi="Calibri" w:cs="Calibri"/>
                        <w:noProof/>
                        <w:color w:val="000000"/>
                        <w:sz w:val="16"/>
                        <w:szCs w:val="16"/>
                      </w:rPr>
                      <w:t>Classification: 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2746F"/>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1" w15:restartNumberingAfterBreak="0">
    <w:nsid w:val="0A121824"/>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2" w15:restartNumberingAfterBreak="0">
    <w:nsid w:val="15DE1473"/>
    <w:multiLevelType w:val="multilevel"/>
    <w:tmpl w:val="3658512A"/>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decimal"/>
      <w:isLgl/>
      <w:lvlText w:val="%1.%2.%3"/>
      <w:lvlJc w:val="left"/>
      <w:pPr>
        <w:ind w:left="1505" w:hanging="720"/>
      </w:pPr>
      <w:rPr>
        <w:rFonts w:eastAsia="Arial"/>
        <w:b/>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3" w15:restartNumberingAfterBreak="0">
    <w:nsid w:val="1A637506"/>
    <w:multiLevelType w:val="multilevel"/>
    <w:tmpl w:val="3658512A"/>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decimal"/>
      <w:isLgl/>
      <w:lvlText w:val="%1.%2.%3"/>
      <w:lvlJc w:val="left"/>
      <w:pPr>
        <w:ind w:left="1505" w:hanging="720"/>
      </w:pPr>
      <w:rPr>
        <w:rFonts w:eastAsia="Arial"/>
        <w:b/>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4" w15:restartNumberingAfterBreak="0">
    <w:nsid w:val="1DAF6BCD"/>
    <w:multiLevelType w:val="multilevel"/>
    <w:tmpl w:val="C3AC2560"/>
    <w:lvl w:ilvl="0">
      <w:start w:val="1"/>
      <w:numFmt w:val="decimal"/>
      <w:lvlText w:val="%1)"/>
      <w:lvlJc w:val="left"/>
      <w:pPr>
        <w:ind w:left="360" w:hanging="360"/>
      </w:pPr>
    </w:lvl>
    <w:lvl w:ilvl="1">
      <w:start w:val="1"/>
      <w:numFmt w:val="lowerRoman"/>
      <w:lvlText w:val="(%2)"/>
      <w:lvlJc w:val="left"/>
      <w:pPr>
        <w:ind w:left="720" w:hanging="360"/>
      </w:pPr>
      <w:rPr>
        <w:rFonts w:ascii="Arial" w:eastAsia="Calibri" w:hAnsi="Arial" w:cs="Arial" w:hint="default"/>
        <w:spacing w:val="-1"/>
        <w:w w:val="100"/>
        <w:sz w:val="24"/>
        <w:szCs w:val="24"/>
        <w:lang w:val="en-US" w:eastAsia="en-US" w:bidi="en-U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0202047"/>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6" w15:restartNumberingAfterBreak="0">
    <w:nsid w:val="20DC617E"/>
    <w:multiLevelType w:val="hybridMultilevel"/>
    <w:tmpl w:val="EC9E0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5C3682"/>
    <w:multiLevelType w:val="multilevel"/>
    <w:tmpl w:val="3658512A"/>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decimal"/>
      <w:isLgl/>
      <w:lvlText w:val="%1.%2.%3"/>
      <w:lvlJc w:val="left"/>
      <w:pPr>
        <w:ind w:left="1505" w:hanging="720"/>
      </w:pPr>
      <w:rPr>
        <w:rFonts w:eastAsia="Arial"/>
        <w:b/>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8" w15:restartNumberingAfterBreak="0">
    <w:nsid w:val="2465608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552F89"/>
    <w:multiLevelType w:val="multilevel"/>
    <w:tmpl w:val="CB2AB230"/>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215663"/>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11" w15:restartNumberingAfterBreak="0">
    <w:nsid w:val="305F679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CD54DE"/>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13" w15:restartNumberingAfterBreak="0">
    <w:nsid w:val="457424EA"/>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14" w15:restartNumberingAfterBreak="0">
    <w:nsid w:val="50CC7A5B"/>
    <w:multiLevelType w:val="hybridMultilevel"/>
    <w:tmpl w:val="4E0ECFBC"/>
    <w:lvl w:ilvl="0" w:tplc="04190003">
      <w:start w:val="1"/>
      <w:numFmt w:val="bullet"/>
      <w:lvlText w:val="o"/>
      <w:lvlJc w:val="left"/>
      <w:pPr>
        <w:ind w:left="2136" w:hanging="360"/>
      </w:pPr>
      <w:rPr>
        <w:rFonts w:ascii="Courier New" w:hAnsi="Courier New" w:cs="Courier New"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cs="Wingdings" w:hint="default"/>
      </w:rPr>
    </w:lvl>
    <w:lvl w:ilvl="3" w:tplc="04190001" w:tentative="1">
      <w:start w:val="1"/>
      <w:numFmt w:val="bullet"/>
      <w:lvlText w:val=""/>
      <w:lvlJc w:val="left"/>
      <w:pPr>
        <w:ind w:left="4296" w:hanging="360"/>
      </w:pPr>
      <w:rPr>
        <w:rFonts w:ascii="Symbol" w:hAnsi="Symbol" w:cs="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cs="Wingdings" w:hint="default"/>
      </w:rPr>
    </w:lvl>
    <w:lvl w:ilvl="6" w:tplc="04190001" w:tentative="1">
      <w:start w:val="1"/>
      <w:numFmt w:val="bullet"/>
      <w:lvlText w:val=""/>
      <w:lvlJc w:val="left"/>
      <w:pPr>
        <w:ind w:left="6456" w:hanging="360"/>
      </w:pPr>
      <w:rPr>
        <w:rFonts w:ascii="Symbol" w:hAnsi="Symbol" w:cs="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cs="Wingdings" w:hint="default"/>
      </w:rPr>
    </w:lvl>
  </w:abstractNum>
  <w:abstractNum w:abstractNumId="15" w15:restartNumberingAfterBreak="0">
    <w:nsid w:val="51C00A38"/>
    <w:multiLevelType w:val="hybridMultilevel"/>
    <w:tmpl w:val="65A49FD4"/>
    <w:lvl w:ilvl="0" w:tplc="0040EB72">
      <w:numFmt w:val="bullet"/>
      <w:lvlText w:val=""/>
      <w:lvlJc w:val="left"/>
      <w:pPr>
        <w:ind w:left="832" w:hanging="360"/>
      </w:pPr>
      <w:rPr>
        <w:w w:val="100"/>
        <w:lang w:val="en-US" w:eastAsia="en-US" w:bidi="en-US"/>
      </w:rPr>
    </w:lvl>
    <w:lvl w:ilvl="1" w:tplc="3B28EC84">
      <w:start w:val="1"/>
      <w:numFmt w:val="lowerRoman"/>
      <w:lvlText w:val="(%2)"/>
      <w:lvlJc w:val="left"/>
      <w:pPr>
        <w:ind w:left="1067" w:hanging="235"/>
      </w:pPr>
      <w:rPr>
        <w:rFonts w:ascii="Calibri" w:eastAsia="Calibri" w:hAnsi="Calibri" w:cs="Calibri" w:hint="default"/>
        <w:spacing w:val="-1"/>
        <w:w w:val="100"/>
        <w:sz w:val="22"/>
        <w:szCs w:val="22"/>
        <w:lang w:val="en-US" w:eastAsia="en-US" w:bidi="en-US"/>
      </w:rPr>
    </w:lvl>
    <w:lvl w:ilvl="2" w:tplc="164E090E">
      <w:numFmt w:val="bullet"/>
      <w:lvlText w:val="•"/>
      <w:lvlJc w:val="left"/>
      <w:pPr>
        <w:ind w:left="2037" w:hanging="235"/>
      </w:pPr>
      <w:rPr>
        <w:lang w:val="en-US" w:eastAsia="en-US" w:bidi="en-US"/>
      </w:rPr>
    </w:lvl>
    <w:lvl w:ilvl="3" w:tplc="C316BE2E">
      <w:numFmt w:val="bullet"/>
      <w:lvlText w:val="•"/>
      <w:lvlJc w:val="left"/>
      <w:pPr>
        <w:ind w:left="3015" w:hanging="235"/>
      </w:pPr>
      <w:rPr>
        <w:lang w:val="en-US" w:eastAsia="en-US" w:bidi="en-US"/>
      </w:rPr>
    </w:lvl>
    <w:lvl w:ilvl="4" w:tplc="859C3008">
      <w:numFmt w:val="bullet"/>
      <w:lvlText w:val="•"/>
      <w:lvlJc w:val="left"/>
      <w:pPr>
        <w:ind w:left="3993" w:hanging="235"/>
      </w:pPr>
      <w:rPr>
        <w:lang w:val="en-US" w:eastAsia="en-US" w:bidi="en-US"/>
      </w:rPr>
    </w:lvl>
    <w:lvl w:ilvl="5" w:tplc="2B26D640">
      <w:numFmt w:val="bullet"/>
      <w:lvlText w:val="•"/>
      <w:lvlJc w:val="left"/>
      <w:pPr>
        <w:ind w:left="4970" w:hanging="235"/>
      </w:pPr>
      <w:rPr>
        <w:lang w:val="en-US" w:eastAsia="en-US" w:bidi="en-US"/>
      </w:rPr>
    </w:lvl>
    <w:lvl w:ilvl="6" w:tplc="F200ADA8">
      <w:numFmt w:val="bullet"/>
      <w:lvlText w:val="•"/>
      <w:lvlJc w:val="left"/>
      <w:pPr>
        <w:ind w:left="5948" w:hanging="235"/>
      </w:pPr>
      <w:rPr>
        <w:lang w:val="en-US" w:eastAsia="en-US" w:bidi="en-US"/>
      </w:rPr>
    </w:lvl>
    <w:lvl w:ilvl="7" w:tplc="85162C4E">
      <w:numFmt w:val="bullet"/>
      <w:lvlText w:val="•"/>
      <w:lvlJc w:val="left"/>
      <w:pPr>
        <w:ind w:left="6926" w:hanging="235"/>
      </w:pPr>
      <w:rPr>
        <w:lang w:val="en-US" w:eastAsia="en-US" w:bidi="en-US"/>
      </w:rPr>
    </w:lvl>
    <w:lvl w:ilvl="8" w:tplc="F6828D94">
      <w:numFmt w:val="bullet"/>
      <w:lvlText w:val="•"/>
      <w:lvlJc w:val="left"/>
      <w:pPr>
        <w:ind w:left="7903" w:hanging="235"/>
      </w:pPr>
      <w:rPr>
        <w:lang w:val="en-US" w:eastAsia="en-US" w:bidi="en-US"/>
      </w:rPr>
    </w:lvl>
  </w:abstractNum>
  <w:abstractNum w:abstractNumId="16" w15:restartNumberingAfterBreak="0">
    <w:nsid w:val="568F7DF9"/>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17" w15:restartNumberingAfterBreak="0">
    <w:nsid w:val="57C27447"/>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18" w15:restartNumberingAfterBreak="0">
    <w:nsid w:val="5C433F63"/>
    <w:multiLevelType w:val="multilevel"/>
    <w:tmpl w:val="3658512A"/>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decimal"/>
      <w:isLgl/>
      <w:lvlText w:val="%1.%2.%3"/>
      <w:lvlJc w:val="left"/>
      <w:pPr>
        <w:ind w:left="1505" w:hanging="720"/>
      </w:pPr>
      <w:rPr>
        <w:rFonts w:eastAsia="Arial"/>
        <w:b/>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19" w15:restartNumberingAfterBreak="0">
    <w:nsid w:val="5DE26F72"/>
    <w:multiLevelType w:val="multilevel"/>
    <w:tmpl w:val="3658512A"/>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decimal"/>
      <w:isLgl/>
      <w:lvlText w:val="%1.%2.%3"/>
      <w:lvlJc w:val="left"/>
      <w:pPr>
        <w:ind w:left="1505" w:hanging="720"/>
      </w:pPr>
      <w:rPr>
        <w:rFonts w:eastAsia="Arial"/>
        <w:b/>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20" w15:restartNumberingAfterBreak="0">
    <w:nsid w:val="660D5913"/>
    <w:multiLevelType w:val="multilevel"/>
    <w:tmpl w:val="3658512A"/>
    <w:lvl w:ilvl="0">
      <w:start w:val="1"/>
      <w:numFmt w:val="decimal"/>
      <w:lvlText w:val="%1."/>
      <w:lvlJc w:val="left"/>
      <w:pPr>
        <w:ind w:left="1145" w:hanging="360"/>
      </w:pPr>
      <w:rPr>
        <w:color w:val="FFFFFF" w:themeColor="background1"/>
      </w:rPr>
    </w:lvl>
    <w:lvl w:ilvl="1">
      <w:start w:val="1"/>
      <w:numFmt w:val="decimal"/>
      <w:isLgl/>
      <w:lvlText w:val="%1.%2"/>
      <w:lvlJc w:val="left"/>
      <w:pPr>
        <w:ind w:left="1145" w:hanging="360"/>
      </w:pPr>
      <w:rPr>
        <w:rFonts w:eastAsia="Arial"/>
        <w:b w:val="0"/>
        <w:color w:val="000000" w:themeColor="text1"/>
      </w:rPr>
    </w:lvl>
    <w:lvl w:ilvl="2">
      <w:start w:val="1"/>
      <w:numFmt w:val="decimal"/>
      <w:isLgl/>
      <w:lvlText w:val="%1.%2.%3"/>
      <w:lvlJc w:val="left"/>
      <w:pPr>
        <w:ind w:left="1505" w:hanging="720"/>
      </w:pPr>
      <w:rPr>
        <w:rFonts w:eastAsia="Arial"/>
        <w:b/>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abstractNum w:abstractNumId="21" w15:restartNumberingAfterBreak="0">
    <w:nsid w:val="6952470A"/>
    <w:multiLevelType w:val="hybridMultilevel"/>
    <w:tmpl w:val="96CEC2A4"/>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F1D67FB"/>
    <w:multiLevelType w:val="hybridMultilevel"/>
    <w:tmpl w:val="9E2442EC"/>
    <w:lvl w:ilvl="0" w:tplc="A22017A0">
      <w:start w:val="1"/>
      <w:numFmt w:val="lowerLetter"/>
      <w:lvlText w:val="(%1)"/>
      <w:lvlJc w:val="left"/>
      <w:pPr>
        <w:ind w:left="832" w:hanging="360"/>
      </w:pPr>
      <w:rPr>
        <w:rFonts w:ascii="Calibri" w:eastAsia="Calibri" w:hAnsi="Calibri" w:cs="Calibri" w:hint="default"/>
        <w:spacing w:val="-1"/>
        <w:w w:val="99"/>
        <w:sz w:val="20"/>
        <w:szCs w:val="20"/>
        <w:lang w:val="en-US" w:eastAsia="en-US" w:bidi="en-US"/>
      </w:rPr>
    </w:lvl>
    <w:lvl w:ilvl="1" w:tplc="CCDA749E">
      <w:numFmt w:val="bullet"/>
      <w:lvlText w:val="•"/>
      <w:lvlJc w:val="left"/>
      <w:pPr>
        <w:ind w:left="1741" w:hanging="360"/>
      </w:pPr>
      <w:rPr>
        <w:lang w:val="en-US" w:eastAsia="en-US" w:bidi="en-US"/>
      </w:rPr>
    </w:lvl>
    <w:lvl w:ilvl="2" w:tplc="6C9CFFCA">
      <w:numFmt w:val="bullet"/>
      <w:lvlText w:val="•"/>
      <w:lvlJc w:val="left"/>
      <w:pPr>
        <w:ind w:left="2643" w:hanging="360"/>
      </w:pPr>
      <w:rPr>
        <w:lang w:val="en-US" w:eastAsia="en-US" w:bidi="en-US"/>
      </w:rPr>
    </w:lvl>
    <w:lvl w:ilvl="3" w:tplc="7FD0ED40">
      <w:numFmt w:val="bullet"/>
      <w:lvlText w:val="•"/>
      <w:lvlJc w:val="left"/>
      <w:pPr>
        <w:ind w:left="3545" w:hanging="360"/>
      </w:pPr>
      <w:rPr>
        <w:lang w:val="en-US" w:eastAsia="en-US" w:bidi="en-US"/>
      </w:rPr>
    </w:lvl>
    <w:lvl w:ilvl="4" w:tplc="37BA413A">
      <w:numFmt w:val="bullet"/>
      <w:lvlText w:val="•"/>
      <w:lvlJc w:val="left"/>
      <w:pPr>
        <w:ind w:left="4447" w:hanging="360"/>
      </w:pPr>
      <w:rPr>
        <w:lang w:val="en-US" w:eastAsia="en-US" w:bidi="en-US"/>
      </w:rPr>
    </w:lvl>
    <w:lvl w:ilvl="5" w:tplc="CB6213F0">
      <w:numFmt w:val="bullet"/>
      <w:lvlText w:val="•"/>
      <w:lvlJc w:val="left"/>
      <w:pPr>
        <w:ind w:left="5349" w:hanging="360"/>
      </w:pPr>
      <w:rPr>
        <w:lang w:val="en-US" w:eastAsia="en-US" w:bidi="en-US"/>
      </w:rPr>
    </w:lvl>
    <w:lvl w:ilvl="6" w:tplc="50C29482">
      <w:numFmt w:val="bullet"/>
      <w:lvlText w:val="•"/>
      <w:lvlJc w:val="left"/>
      <w:pPr>
        <w:ind w:left="6251" w:hanging="360"/>
      </w:pPr>
      <w:rPr>
        <w:lang w:val="en-US" w:eastAsia="en-US" w:bidi="en-US"/>
      </w:rPr>
    </w:lvl>
    <w:lvl w:ilvl="7" w:tplc="BD20EED0">
      <w:numFmt w:val="bullet"/>
      <w:lvlText w:val="•"/>
      <w:lvlJc w:val="left"/>
      <w:pPr>
        <w:ind w:left="7153" w:hanging="360"/>
      </w:pPr>
      <w:rPr>
        <w:lang w:val="en-US" w:eastAsia="en-US" w:bidi="en-US"/>
      </w:rPr>
    </w:lvl>
    <w:lvl w:ilvl="8" w:tplc="62748DA6">
      <w:numFmt w:val="bullet"/>
      <w:lvlText w:val="•"/>
      <w:lvlJc w:val="left"/>
      <w:pPr>
        <w:ind w:left="8055" w:hanging="360"/>
      </w:pPr>
      <w:rPr>
        <w:lang w:val="en-US" w:eastAsia="en-US" w:bidi="en-US"/>
      </w:rPr>
    </w:lvl>
  </w:abstractNum>
  <w:abstractNum w:abstractNumId="23" w15:restartNumberingAfterBreak="0">
    <w:nsid w:val="7D613F88"/>
    <w:multiLevelType w:val="multilevel"/>
    <w:tmpl w:val="35764E22"/>
    <w:lvl w:ilvl="0">
      <w:start w:val="1"/>
      <w:numFmt w:val="decimal"/>
      <w:lvlText w:val="%1."/>
      <w:lvlJc w:val="left"/>
      <w:pPr>
        <w:ind w:left="1145" w:hanging="360"/>
      </w:pPr>
      <w:rPr>
        <w:color w:val="FFFFFF" w:themeColor="background1"/>
      </w:rPr>
    </w:lvl>
    <w:lvl w:ilvl="1">
      <w:start w:val="1"/>
      <w:numFmt w:val="decimal"/>
      <w:isLgl/>
      <w:lvlText w:val="%1.%2"/>
      <w:lvlJc w:val="left"/>
      <w:pPr>
        <w:ind w:left="2628" w:hanging="360"/>
      </w:pPr>
      <w:rPr>
        <w:rFonts w:eastAsia="Arial"/>
        <w:b w:val="0"/>
        <w:color w:val="000000" w:themeColor="text1"/>
      </w:rPr>
    </w:lvl>
    <w:lvl w:ilvl="2">
      <w:start w:val="1"/>
      <w:numFmt w:val="lowerLetter"/>
      <w:lvlText w:val="%3)"/>
      <w:lvlJc w:val="left"/>
      <w:pPr>
        <w:ind w:left="1505" w:hanging="720"/>
      </w:pPr>
      <w:rPr>
        <w:b w:val="0"/>
        <w:bCs w:val="0"/>
        <w:color w:val="000000" w:themeColor="text1"/>
      </w:rPr>
    </w:lvl>
    <w:lvl w:ilvl="3">
      <w:start w:val="1"/>
      <w:numFmt w:val="decimal"/>
      <w:isLgl/>
      <w:lvlText w:val="%1.%2.%3.%4"/>
      <w:lvlJc w:val="left"/>
      <w:pPr>
        <w:ind w:left="1865" w:hanging="1080"/>
      </w:pPr>
      <w:rPr>
        <w:rFonts w:eastAsia="Arial"/>
        <w:b/>
        <w:color w:val="000000" w:themeColor="text1"/>
      </w:rPr>
    </w:lvl>
    <w:lvl w:ilvl="4">
      <w:start w:val="1"/>
      <w:numFmt w:val="decimal"/>
      <w:isLgl/>
      <w:lvlText w:val="%1.%2.%3.%4.%5"/>
      <w:lvlJc w:val="left"/>
      <w:pPr>
        <w:ind w:left="1865" w:hanging="1080"/>
      </w:pPr>
      <w:rPr>
        <w:rFonts w:eastAsia="Arial"/>
        <w:b/>
        <w:color w:val="000000" w:themeColor="text1"/>
      </w:rPr>
    </w:lvl>
    <w:lvl w:ilvl="5">
      <w:start w:val="1"/>
      <w:numFmt w:val="decimal"/>
      <w:isLgl/>
      <w:lvlText w:val="%1.%2.%3.%4.%5.%6"/>
      <w:lvlJc w:val="left"/>
      <w:pPr>
        <w:ind w:left="2225" w:hanging="1440"/>
      </w:pPr>
      <w:rPr>
        <w:rFonts w:eastAsia="Arial"/>
        <w:b/>
        <w:color w:val="000000" w:themeColor="text1"/>
      </w:rPr>
    </w:lvl>
    <w:lvl w:ilvl="6">
      <w:start w:val="1"/>
      <w:numFmt w:val="decimal"/>
      <w:isLgl/>
      <w:lvlText w:val="%1.%2.%3.%4.%5.%6.%7"/>
      <w:lvlJc w:val="left"/>
      <w:pPr>
        <w:ind w:left="2225" w:hanging="1440"/>
      </w:pPr>
      <w:rPr>
        <w:rFonts w:eastAsia="Arial"/>
        <w:b/>
        <w:color w:val="000000" w:themeColor="text1"/>
      </w:rPr>
    </w:lvl>
    <w:lvl w:ilvl="7">
      <w:start w:val="1"/>
      <w:numFmt w:val="decimal"/>
      <w:isLgl/>
      <w:lvlText w:val="%1.%2.%3.%4.%5.%6.%7.%8"/>
      <w:lvlJc w:val="left"/>
      <w:pPr>
        <w:ind w:left="2585" w:hanging="1800"/>
      </w:pPr>
      <w:rPr>
        <w:rFonts w:eastAsia="Arial"/>
        <w:b/>
        <w:color w:val="000000" w:themeColor="text1"/>
      </w:rPr>
    </w:lvl>
    <w:lvl w:ilvl="8">
      <w:start w:val="1"/>
      <w:numFmt w:val="decimal"/>
      <w:isLgl/>
      <w:lvlText w:val="%1.%2.%3.%4.%5.%6.%7.%8.%9"/>
      <w:lvlJc w:val="left"/>
      <w:pPr>
        <w:ind w:left="2585" w:hanging="1800"/>
      </w:pPr>
      <w:rPr>
        <w:rFonts w:eastAsia="Arial"/>
        <w:b/>
        <w:color w:val="000000" w:themeColor="text1"/>
      </w:rPr>
    </w:lvl>
  </w:abstractNum>
  <w:num w:numId="1" w16cid:durableId="1216501765">
    <w:abstractNumId w:val="23"/>
  </w:num>
  <w:num w:numId="2" w16cid:durableId="83454019">
    <w:abstractNumId w:val="6"/>
  </w:num>
  <w:num w:numId="3" w16cid:durableId="137961206">
    <w:abstractNumId w:val="11"/>
  </w:num>
  <w:num w:numId="4" w16cid:durableId="3939087">
    <w:abstractNumId w:val="20"/>
  </w:num>
  <w:num w:numId="5" w16cid:durableId="27419231">
    <w:abstractNumId w:val="7"/>
  </w:num>
  <w:num w:numId="6" w16cid:durableId="1722049301">
    <w:abstractNumId w:val="15"/>
    <w:lvlOverride w:ilvl="0"/>
    <w:lvlOverride w:ilvl="1">
      <w:startOverride w:val="1"/>
    </w:lvlOverride>
    <w:lvlOverride w:ilvl="2"/>
    <w:lvlOverride w:ilvl="3"/>
    <w:lvlOverride w:ilvl="4"/>
    <w:lvlOverride w:ilvl="5"/>
    <w:lvlOverride w:ilvl="6"/>
    <w:lvlOverride w:ilvl="7"/>
    <w:lvlOverride w:ilvl="8"/>
  </w:num>
  <w:num w:numId="7" w16cid:durableId="2135708469">
    <w:abstractNumId w:val="8"/>
  </w:num>
  <w:num w:numId="8" w16cid:durableId="842356937">
    <w:abstractNumId w:val="15"/>
  </w:num>
  <w:num w:numId="9" w16cid:durableId="634913059">
    <w:abstractNumId w:val="4"/>
  </w:num>
  <w:num w:numId="10" w16cid:durableId="397287086">
    <w:abstractNumId w:val="2"/>
  </w:num>
  <w:num w:numId="11" w16cid:durableId="1416900483">
    <w:abstractNumId w:val="19"/>
  </w:num>
  <w:num w:numId="12" w16cid:durableId="2047559726">
    <w:abstractNumId w:val="18"/>
  </w:num>
  <w:num w:numId="13" w16cid:durableId="1847287027">
    <w:abstractNumId w:val="3"/>
  </w:num>
  <w:num w:numId="14" w16cid:durableId="2146509171">
    <w:abstractNumId w:val="17"/>
  </w:num>
  <w:num w:numId="15" w16cid:durableId="1987970572">
    <w:abstractNumId w:val="5"/>
  </w:num>
  <w:num w:numId="16" w16cid:durableId="315915245">
    <w:abstractNumId w:val="0"/>
  </w:num>
  <w:num w:numId="17" w16cid:durableId="1851597512">
    <w:abstractNumId w:val="13"/>
  </w:num>
  <w:num w:numId="18" w16cid:durableId="2137212659">
    <w:abstractNumId w:val="22"/>
    <w:lvlOverride w:ilvl="0">
      <w:startOverride w:val="1"/>
    </w:lvlOverride>
    <w:lvlOverride w:ilvl="1"/>
    <w:lvlOverride w:ilvl="2"/>
    <w:lvlOverride w:ilvl="3"/>
    <w:lvlOverride w:ilvl="4"/>
    <w:lvlOverride w:ilvl="5"/>
    <w:lvlOverride w:ilvl="6"/>
    <w:lvlOverride w:ilvl="7"/>
    <w:lvlOverride w:ilvl="8"/>
  </w:num>
  <w:num w:numId="19" w16cid:durableId="360933791">
    <w:abstractNumId w:val="1"/>
  </w:num>
  <w:num w:numId="20" w16cid:durableId="255133725">
    <w:abstractNumId w:val="10"/>
  </w:num>
  <w:num w:numId="21" w16cid:durableId="706880392">
    <w:abstractNumId w:val="16"/>
  </w:num>
  <w:num w:numId="22" w16cid:durableId="1338996367">
    <w:abstractNumId w:val="12"/>
  </w:num>
  <w:num w:numId="23" w16cid:durableId="718357378">
    <w:abstractNumId w:val="9"/>
  </w:num>
  <w:num w:numId="24" w16cid:durableId="518470719">
    <w:abstractNumId w:val="21"/>
  </w:num>
  <w:num w:numId="25" w16cid:durableId="13790168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FB3"/>
    <w:rsid w:val="000023EE"/>
    <w:rsid w:val="00004B75"/>
    <w:rsid w:val="000175FD"/>
    <w:rsid w:val="00036BB5"/>
    <w:rsid w:val="00060F31"/>
    <w:rsid w:val="000A11BC"/>
    <w:rsid w:val="000A55CC"/>
    <w:rsid w:val="000B348A"/>
    <w:rsid w:val="000B4A0C"/>
    <w:rsid w:val="000B5152"/>
    <w:rsid w:val="000C22BD"/>
    <w:rsid w:val="00123BC2"/>
    <w:rsid w:val="00126CF3"/>
    <w:rsid w:val="001529A2"/>
    <w:rsid w:val="00162A4E"/>
    <w:rsid w:val="00164E73"/>
    <w:rsid w:val="00185FB4"/>
    <w:rsid w:val="001966CF"/>
    <w:rsid w:val="001B2DD8"/>
    <w:rsid w:val="001F7097"/>
    <w:rsid w:val="002245D8"/>
    <w:rsid w:val="002249C5"/>
    <w:rsid w:val="002315FC"/>
    <w:rsid w:val="00240450"/>
    <w:rsid w:val="00263775"/>
    <w:rsid w:val="00267141"/>
    <w:rsid w:val="002708BD"/>
    <w:rsid w:val="002776E8"/>
    <w:rsid w:val="00294A1F"/>
    <w:rsid w:val="002A797B"/>
    <w:rsid w:val="002B2652"/>
    <w:rsid w:val="002B2CF1"/>
    <w:rsid w:val="002B66EE"/>
    <w:rsid w:val="002C6393"/>
    <w:rsid w:val="002D2561"/>
    <w:rsid w:val="002E72EA"/>
    <w:rsid w:val="002F5AF5"/>
    <w:rsid w:val="002F7364"/>
    <w:rsid w:val="002F7932"/>
    <w:rsid w:val="00304563"/>
    <w:rsid w:val="00304663"/>
    <w:rsid w:val="003079B8"/>
    <w:rsid w:val="0031032C"/>
    <w:rsid w:val="003260C8"/>
    <w:rsid w:val="003372C5"/>
    <w:rsid w:val="0035024A"/>
    <w:rsid w:val="00352C25"/>
    <w:rsid w:val="00355498"/>
    <w:rsid w:val="00356DBF"/>
    <w:rsid w:val="0037324D"/>
    <w:rsid w:val="00375810"/>
    <w:rsid w:val="003811B2"/>
    <w:rsid w:val="00394CBB"/>
    <w:rsid w:val="003A6C60"/>
    <w:rsid w:val="003D2D81"/>
    <w:rsid w:val="003E18FB"/>
    <w:rsid w:val="003E25CF"/>
    <w:rsid w:val="00400B08"/>
    <w:rsid w:val="004043D9"/>
    <w:rsid w:val="004049C0"/>
    <w:rsid w:val="00411C7F"/>
    <w:rsid w:val="004126B9"/>
    <w:rsid w:val="00423254"/>
    <w:rsid w:val="00432722"/>
    <w:rsid w:val="00466007"/>
    <w:rsid w:val="00471E22"/>
    <w:rsid w:val="004A1DA3"/>
    <w:rsid w:val="004B6245"/>
    <w:rsid w:val="004C18F2"/>
    <w:rsid w:val="004C7E85"/>
    <w:rsid w:val="004E6006"/>
    <w:rsid w:val="004F2D89"/>
    <w:rsid w:val="00504281"/>
    <w:rsid w:val="005063B7"/>
    <w:rsid w:val="00507E7F"/>
    <w:rsid w:val="00511421"/>
    <w:rsid w:val="00512DA4"/>
    <w:rsid w:val="00522E1C"/>
    <w:rsid w:val="0053101D"/>
    <w:rsid w:val="005436A3"/>
    <w:rsid w:val="00543BEE"/>
    <w:rsid w:val="00554010"/>
    <w:rsid w:val="005645A2"/>
    <w:rsid w:val="00566F5A"/>
    <w:rsid w:val="00567FA6"/>
    <w:rsid w:val="00573977"/>
    <w:rsid w:val="00594807"/>
    <w:rsid w:val="0059565E"/>
    <w:rsid w:val="0059726E"/>
    <w:rsid w:val="005D16F3"/>
    <w:rsid w:val="005D738C"/>
    <w:rsid w:val="005E6B1E"/>
    <w:rsid w:val="005F1CDB"/>
    <w:rsid w:val="00602FBF"/>
    <w:rsid w:val="006210D4"/>
    <w:rsid w:val="006241C3"/>
    <w:rsid w:val="00631B3D"/>
    <w:rsid w:val="00646B21"/>
    <w:rsid w:val="00657BF2"/>
    <w:rsid w:val="00667874"/>
    <w:rsid w:val="00675B8E"/>
    <w:rsid w:val="006810E8"/>
    <w:rsid w:val="00681C7F"/>
    <w:rsid w:val="00691F42"/>
    <w:rsid w:val="00692F6A"/>
    <w:rsid w:val="006B73EA"/>
    <w:rsid w:val="006D6DB9"/>
    <w:rsid w:val="006F56E4"/>
    <w:rsid w:val="006F67ED"/>
    <w:rsid w:val="00723284"/>
    <w:rsid w:val="00726B22"/>
    <w:rsid w:val="00734E52"/>
    <w:rsid w:val="0074502E"/>
    <w:rsid w:val="0074759A"/>
    <w:rsid w:val="00773542"/>
    <w:rsid w:val="00776019"/>
    <w:rsid w:val="007815DC"/>
    <w:rsid w:val="0079160E"/>
    <w:rsid w:val="007B2DAA"/>
    <w:rsid w:val="007B623C"/>
    <w:rsid w:val="007C7E6D"/>
    <w:rsid w:val="007D46E0"/>
    <w:rsid w:val="007E252C"/>
    <w:rsid w:val="007F39D3"/>
    <w:rsid w:val="00867F05"/>
    <w:rsid w:val="00881874"/>
    <w:rsid w:val="00883054"/>
    <w:rsid w:val="008847AE"/>
    <w:rsid w:val="00885A31"/>
    <w:rsid w:val="008916DE"/>
    <w:rsid w:val="008B4B3F"/>
    <w:rsid w:val="008B627E"/>
    <w:rsid w:val="008E5616"/>
    <w:rsid w:val="008F0755"/>
    <w:rsid w:val="00902231"/>
    <w:rsid w:val="00903679"/>
    <w:rsid w:val="00921BD2"/>
    <w:rsid w:val="009279B0"/>
    <w:rsid w:val="0093724E"/>
    <w:rsid w:val="00943056"/>
    <w:rsid w:val="00943269"/>
    <w:rsid w:val="009501A3"/>
    <w:rsid w:val="00966FA4"/>
    <w:rsid w:val="00981884"/>
    <w:rsid w:val="009A4C04"/>
    <w:rsid w:val="009C4821"/>
    <w:rsid w:val="009D14BF"/>
    <w:rsid w:val="009D2BC2"/>
    <w:rsid w:val="009D6957"/>
    <w:rsid w:val="009E686F"/>
    <w:rsid w:val="009F452E"/>
    <w:rsid w:val="009F58FF"/>
    <w:rsid w:val="00A12461"/>
    <w:rsid w:val="00A17870"/>
    <w:rsid w:val="00A21799"/>
    <w:rsid w:val="00A42C43"/>
    <w:rsid w:val="00A4734E"/>
    <w:rsid w:val="00A5716D"/>
    <w:rsid w:val="00A60FB3"/>
    <w:rsid w:val="00A61902"/>
    <w:rsid w:val="00A76F05"/>
    <w:rsid w:val="00A91F4B"/>
    <w:rsid w:val="00A93E15"/>
    <w:rsid w:val="00A95409"/>
    <w:rsid w:val="00AA2673"/>
    <w:rsid w:val="00AB6DB8"/>
    <w:rsid w:val="00AF6DBC"/>
    <w:rsid w:val="00B10B88"/>
    <w:rsid w:val="00B15E08"/>
    <w:rsid w:val="00B20144"/>
    <w:rsid w:val="00B25106"/>
    <w:rsid w:val="00B272DC"/>
    <w:rsid w:val="00B31F1B"/>
    <w:rsid w:val="00B44D1F"/>
    <w:rsid w:val="00B55FDB"/>
    <w:rsid w:val="00B611A0"/>
    <w:rsid w:val="00B6679D"/>
    <w:rsid w:val="00B67D2A"/>
    <w:rsid w:val="00B7574A"/>
    <w:rsid w:val="00B77F7E"/>
    <w:rsid w:val="00B8709D"/>
    <w:rsid w:val="00B92932"/>
    <w:rsid w:val="00B96101"/>
    <w:rsid w:val="00BB031D"/>
    <w:rsid w:val="00BC222F"/>
    <w:rsid w:val="00BD04DE"/>
    <w:rsid w:val="00BD12C9"/>
    <w:rsid w:val="00C01927"/>
    <w:rsid w:val="00C30266"/>
    <w:rsid w:val="00C34494"/>
    <w:rsid w:val="00C54186"/>
    <w:rsid w:val="00C71091"/>
    <w:rsid w:val="00C74610"/>
    <w:rsid w:val="00C81FC5"/>
    <w:rsid w:val="00C83885"/>
    <w:rsid w:val="00CB06E1"/>
    <w:rsid w:val="00CB64E6"/>
    <w:rsid w:val="00CC2706"/>
    <w:rsid w:val="00CC34FA"/>
    <w:rsid w:val="00CD44AD"/>
    <w:rsid w:val="00CF1C13"/>
    <w:rsid w:val="00CF59DA"/>
    <w:rsid w:val="00D0003B"/>
    <w:rsid w:val="00D013F3"/>
    <w:rsid w:val="00D1163C"/>
    <w:rsid w:val="00D16AB7"/>
    <w:rsid w:val="00D23352"/>
    <w:rsid w:val="00D2495E"/>
    <w:rsid w:val="00D41048"/>
    <w:rsid w:val="00D526A2"/>
    <w:rsid w:val="00D52A6F"/>
    <w:rsid w:val="00D73EBE"/>
    <w:rsid w:val="00D97470"/>
    <w:rsid w:val="00DC0CF2"/>
    <w:rsid w:val="00DC2E15"/>
    <w:rsid w:val="00DC5E77"/>
    <w:rsid w:val="00DC5FC0"/>
    <w:rsid w:val="00DE1E50"/>
    <w:rsid w:val="00DE7187"/>
    <w:rsid w:val="00E0224B"/>
    <w:rsid w:val="00E0607D"/>
    <w:rsid w:val="00E27F52"/>
    <w:rsid w:val="00E56A1B"/>
    <w:rsid w:val="00E60EB1"/>
    <w:rsid w:val="00E7701E"/>
    <w:rsid w:val="00EA18A8"/>
    <w:rsid w:val="00EA3E06"/>
    <w:rsid w:val="00EB127B"/>
    <w:rsid w:val="00EB1FF3"/>
    <w:rsid w:val="00EB7D59"/>
    <w:rsid w:val="00EC303C"/>
    <w:rsid w:val="00EE2CCB"/>
    <w:rsid w:val="00EF78B6"/>
    <w:rsid w:val="00F14083"/>
    <w:rsid w:val="00F17557"/>
    <w:rsid w:val="00F21A53"/>
    <w:rsid w:val="00F37579"/>
    <w:rsid w:val="00F40D43"/>
    <w:rsid w:val="00F42542"/>
    <w:rsid w:val="00F54BE3"/>
    <w:rsid w:val="00F5598E"/>
    <w:rsid w:val="00F702E7"/>
    <w:rsid w:val="00F74D9F"/>
    <w:rsid w:val="00F76B2D"/>
    <w:rsid w:val="00F814FE"/>
    <w:rsid w:val="00F85258"/>
    <w:rsid w:val="00F94C67"/>
    <w:rsid w:val="00F97CA2"/>
    <w:rsid w:val="00FA5B7D"/>
    <w:rsid w:val="00FD7EC5"/>
    <w:rsid w:val="00FE1153"/>
    <w:rsid w:val="00FE2188"/>
    <w:rsid w:val="00FF7CB4"/>
    <w:rsid w:val="00FF7DED"/>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DBF3D8"/>
  <w15:chartTrackingRefBased/>
  <w15:docId w15:val="{697E5976-8DCE-4544-AE62-C1383A8F5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B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F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0FB3"/>
  </w:style>
  <w:style w:type="paragraph" w:styleId="a5">
    <w:name w:val="footer"/>
    <w:basedOn w:val="a"/>
    <w:link w:val="a6"/>
    <w:uiPriority w:val="99"/>
    <w:unhideWhenUsed/>
    <w:rsid w:val="00A60FB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0FB3"/>
  </w:style>
  <w:style w:type="paragraph" w:styleId="a7">
    <w:name w:val="footnote text"/>
    <w:basedOn w:val="a"/>
    <w:link w:val="a8"/>
    <w:uiPriority w:val="99"/>
    <w:semiHidden/>
    <w:unhideWhenUsed/>
    <w:rsid w:val="00A60FB3"/>
    <w:pPr>
      <w:spacing w:after="0" w:line="240" w:lineRule="auto"/>
    </w:pPr>
    <w:rPr>
      <w:sz w:val="20"/>
      <w:szCs w:val="20"/>
    </w:rPr>
  </w:style>
  <w:style w:type="character" w:customStyle="1" w:styleId="a8">
    <w:name w:val="Текст сноски Знак"/>
    <w:basedOn w:val="a0"/>
    <w:link w:val="a7"/>
    <w:uiPriority w:val="99"/>
    <w:semiHidden/>
    <w:rsid w:val="00A60FB3"/>
    <w:rPr>
      <w:sz w:val="20"/>
      <w:szCs w:val="20"/>
    </w:rPr>
  </w:style>
  <w:style w:type="character" w:styleId="a9">
    <w:name w:val="footnote reference"/>
    <w:basedOn w:val="a0"/>
    <w:uiPriority w:val="99"/>
    <w:semiHidden/>
    <w:unhideWhenUsed/>
    <w:rsid w:val="00A60FB3"/>
    <w:rPr>
      <w:vertAlign w:val="superscript"/>
    </w:rPr>
  </w:style>
  <w:style w:type="paragraph" w:customStyle="1" w:styleId="TableParagraph">
    <w:name w:val="Table Paragraph"/>
    <w:basedOn w:val="a"/>
    <w:uiPriority w:val="1"/>
    <w:qFormat/>
    <w:rsid w:val="00AA2673"/>
    <w:pPr>
      <w:widowControl w:val="0"/>
      <w:autoSpaceDE w:val="0"/>
      <w:autoSpaceDN w:val="0"/>
      <w:spacing w:after="0" w:line="240" w:lineRule="auto"/>
    </w:pPr>
    <w:rPr>
      <w:rFonts w:ascii="Calibri" w:eastAsia="Calibri" w:hAnsi="Calibri" w:cs="Calibri"/>
      <w:lang w:val="en-US" w:bidi="en-US"/>
    </w:rPr>
  </w:style>
  <w:style w:type="paragraph" w:styleId="aa">
    <w:name w:val="List Paragraph"/>
    <w:basedOn w:val="a"/>
    <w:uiPriority w:val="1"/>
    <w:qFormat/>
    <w:rsid w:val="00554010"/>
    <w:pPr>
      <w:spacing w:after="200" w:line="276" w:lineRule="auto"/>
      <w:ind w:left="720"/>
      <w:contextualSpacing/>
    </w:pPr>
    <w:rPr>
      <w:lang w:val="en-GB"/>
    </w:rPr>
  </w:style>
  <w:style w:type="table" w:styleId="ab">
    <w:name w:val="Table Grid"/>
    <w:basedOn w:val="a1"/>
    <w:uiPriority w:val="39"/>
    <w:rsid w:val="00554010"/>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
    <w:name w:val="Footnote Char"/>
    <w:basedOn w:val="a8"/>
    <w:link w:val="Footnote"/>
    <w:locked/>
    <w:rsid w:val="00554010"/>
    <w:rPr>
      <w:rFonts w:ascii="Calibri" w:eastAsia="Calibri" w:hAnsi="Calibri" w:cs="Arial"/>
      <w:i/>
      <w:iCs/>
      <w:color w:val="404040" w:themeColor="text1" w:themeTint="BF"/>
      <w:sz w:val="18"/>
      <w:szCs w:val="18"/>
      <w:lang w:val="en-GB"/>
    </w:rPr>
  </w:style>
  <w:style w:type="paragraph" w:customStyle="1" w:styleId="Footnote">
    <w:name w:val="Footnote"/>
    <w:basedOn w:val="a7"/>
    <w:link w:val="FootnoteChar"/>
    <w:qFormat/>
    <w:rsid w:val="00554010"/>
    <w:pPr>
      <w:keepLines/>
      <w:spacing w:after="80"/>
    </w:pPr>
    <w:rPr>
      <w:rFonts w:ascii="Calibri" w:eastAsia="Calibri" w:hAnsi="Calibri" w:cs="Arial"/>
      <w:i/>
      <w:iCs/>
      <w:color w:val="404040" w:themeColor="text1" w:themeTint="BF"/>
      <w:sz w:val="18"/>
      <w:szCs w:val="18"/>
      <w:lang w:val="en-GB"/>
    </w:rPr>
  </w:style>
  <w:style w:type="table" w:customStyle="1" w:styleId="TableGrid1">
    <w:name w:val="Table Grid1"/>
    <w:basedOn w:val="a1"/>
    <w:uiPriority w:val="39"/>
    <w:rsid w:val="00554010"/>
    <w:pPr>
      <w:spacing w:after="0" w:line="240" w:lineRule="auto"/>
    </w:pPr>
    <w:rPr>
      <w:rFonts w:ascii="Calibri" w:eastAsia="Calibri" w:hAnsi="Calibri" w:cs="Arial"/>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1"/>
    <w:semiHidden/>
    <w:unhideWhenUsed/>
    <w:qFormat/>
    <w:rsid w:val="00B20144"/>
    <w:pPr>
      <w:widowControl w:val="0"/>
      <w:autoSpaceDE w:val="0"/>
      <w:autoSpaceDN w:val="0"/>
      <w:spacing w:after="0" w:line="240" w:lineRule="auto"/>
    </w:pPr>
    <w:rPr>
      <w:rFonts w:ascii="Calibri" w:eastAsia="Calibri" w:hAnsi="Calibri" w:cs="Calibri"/>
      <w:lang w:val="en-US" w:bidi="en-US"/>
    </w:rPr>
  </w:style>
  <w:style w:type="character" w:customStyle="1" w:styleId="ad">
    <w:name w:val="Основной текст Знак"/>
    <w:basedOn w:val="a0"/>
    <w:link w:val="ac"/>
    <w:uiPriority w:val="1"/>
    <w:semiHidden/>
    <w:rsid w:val="00B20144"/>
    <w:rPr>
      <w:rFonts w:ascii="Calibri" w:eastAsia="Calibri" w:hAnsi="Calibri" w:cs="Calibri"/>
      <w:lang w:val="en-US" w:bidi="en-US"/>
    </w:rPr>
  </w:style>
  <w:style w:type="table" w:customStyle="1" w:styleId="TableGrid2">
    <w:name w:val="Table Grid2"/>
    <w:basedOn w:val="a1"/>
    <w:next w:val="ab"/>
    <w:uiPriority w:val="39"/>
    <w:rsid w:val="00B20144"/>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394CBB"/>
    <w:rPr>
      <w:sz w:val="16"/>
      <w:szCs w:val="16"/>
    </w:rPr>
  </w:style>
  <w:style w:type="paragraph" w:styleId="af">
    <w:name w:val="annotation text"/>
    <w:basedOn w:val="a"/>
    <w:link w:val="af0"/>
    <w:uiPriority w:val="99"/>
    <w:semiHidden/>
    <w:unhideWhenUsed/>
    <w:rsid w:val="00394CBB"/>
    <w:pPr>
      <w:spacing w:line="240" w:lineRule="auto"/>
    </w:pPr>
    <w:rPr>
      <w:sz w:val="20"/>
      <w:szCs w:val="20"/>
    </w:rPr>
  </w:style>
  <w:style w:type="character" w:customStyle="1" w:styleId="af0">
    <w:name w:val="Текст примечания Знак"/>
    <w:basedOn w:val="a0"/>
    <w:link w:val="af"/>
    <w:uiPriority w:val="99"/>
    <w:semiHidden/>
    <w:rsid w:val="00394CBB"/>
    <w:rPr>
      <w:sz w:val="20"/>
      <w:szCs w:val="20"/>
    </w:rPr>
  </w:style>
  <w:style w:type="paragraph" w:styleId="af1">
    <w:name w:val="annotation subject"/>
    <w:basedOn w:val="af"/>
    <w:next w:val="af"/>
    <w:link w:val="af2"/>
    <w:uiPriority w:val="99"/>
    <w:semiHidden/>
    <w:unhideWhenUsed/>
    <w:rsid w:val="00394CBB"/>
    <w:rPr>
      <w:b/>
      <w:bCs/>
    </w:rPr>
  </w:style>
  <w:style w:type="character" w:customStyle="1" w:styleId="af2">
    <w:name w:val="Тема примечания Знак"/>
    <w:basedOn w:val="af0"/>
    <w:link w:val="af1"/>
    <w:uiPriority w:val="99"/>
    <w:semiHidden/>
    <w:rsid w:val="00394CBB"/>
    <w:rPr>
      <w:b/>
      <w:bCs/>
      <w:sz w:val="20"/>
      <w:szCs w:val="20"/>
    </w:rPr>
  </w:style>
  <w:style w:type="paragraph" w:styleId="af3">
    <w:name w:val="Balloon Text"/>
    <w:basedOn w:val="a"/>
    <w:link w:val="af4"/>
    <w:uiPriority w:val="99"/>
    <w:semiHidden/>
    <w:unhideWhenUsed/>
    <w:rsid w:val="00394CB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394CBB"/>
    <w:rPr>
      <w:rFonts w:ascii="Segoe UI" w:hAnsi="Segoe UI" w:cs="Segoe UI"/>
      <w:sz w:val="18"/>
      <w:szCs w:val="18"/>
    </w:rPr>
  </w:style>
  <w:style w:type="paragraph" w:styleId="af5">
    <w:name w:val="Revision"/>
    <w:hidden/>
    <w:uiPriority w:val="99"/>
    <w:semiHidden/>
    <w:rsid w:val="003811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84030">
      <w:bodyDiv w:val="1"/>
      <w:marLeft w:val="0"/>
      <w:marRight w:val="0"/>
      <w:marTop w:val="0"/>
      <w:marBottom w:val="0"/>
      <w:divBdr>
        <w:top w:val="none" w:sz="0" w:space="0" w:color="auto"/>
        <w:left w:val="none" w:sz="0" w:space="0" w:color="auto"/>
        <w:bottom w:val="none" w:sz="0" w:space="0" w:color="auto"/>
        <w:right w:val="none" w:sz="0" w:space="0" w:color="auto"/>
      </w:divBdr>
    </w:div>
    <w:div w:id="143130883">
      <w:bodyDiv w:val="1"/>
      <w:marLeft w:val="0"/>
      <w:marRight w:val="0"/>
      <w:marTop w:val="0"/>
      <w:marBottom w:val="0"/>
      <w:divBdr>
        <w:top w:val="none" w:sz="0" w:space="0" w:color="auto"/>
        <w:left w:val="none" w:sz="0" w:space="0" w:color="auto"/>
        <w:bottom w:val="none" w:sz="0" w:space="0" w:color="auto"/>
        <w:right w:val="none" w:sz="0" w:space="0" w:color="auto"/>
      </w:divBdr>
    </w:div>
    <w:div w:id="202014622">
      <w:bodyDiv w:val="1"/>
      <w:marLeft w:val="0"/>
      <w:marRight w:val="0"/>
      <w:marTop w:val="0"/>
      <w:marBottom w:val="0"/>
      <w:divBdr>
        <w:top w:val="none" w:sz="0" w:space="0" w:color="auto"/>
        <w:left w:val="none" w:sz="0" w:space="0" w:color="auto"/>
        <w:bottom w:val="none" w:sz="0" w:space="0" w:color="auto"/>
        <w:right w:val="none" w:sz="0" w:space="0" w:color="auto"/>
      </w:divBdr>
    </w:div>
    <w:div w:id="256835907">
      <w:bodyDiv w:val="1"/>
      <w:marLeft w:val="0"/>
      <w:marRight w:val="0"/>
      <w:marTop w:val="0"/>
      <w:marBottom w:val="0"/>
      <w:divBdr>
        <w:top w:val="none" w:sz="0" w:space="0" w:color="auto"/>
        <w:left w:val="none" w:sz="0" w:space="0" w:color="auto"/>
        <w:bottom w:val="none" w:sz="0" w:space="0" w:color="auto"/>
        <w:right w:val="none" w:sz="0" w:space="0" w:color="auto"/>
      </w:divBdr>
    </w:div>
    <w:div w:id="306471287">
      <w:bodyDiv w:val="1"/>
      <w:marLeft w:val="0"/>
      <w:marRight w:val="0"/>
      <w:marTop w:val="0"/>
      <w:marBottom w:val="0"/>
      <w:divBdr>
        <w:top w:val="none" w:sz="0" w:space="0" w:color="auto"/>
        <w:left w:val="none" w:sz="0" w:space="0" w:color="auto"/>
        <w:bottom w:val="none" w:sz="0" w:space="0" w:color="auto"/>
        <w:right w:val="none" w:sz="0" w:space="0" w:color="auto"/>
      </w:divBdr>
    </w:div>
    <w:div w:id="349064207">
      <w:bodyDiv w:val="1"/>
      <w:marLeft w:val="0"/>
      <w:marRight w:val="0"/>
      <w:marTop w:val="0"/>
      <w:marBottom w:val="0"/>
      <w:divBdr>
        <w:top w:val="none" w:sz="0" w:space="0" w:color="auto"/>
        <w:left w:val="none" w:sz="0" w:space="0" w:color="auto"/>
        <w:bottom w:val="none" w:sz="0" w:space="0" w:color="auto"/>
        <w:right w:val="none" w:sz="0" w:space="0" w:color="auto"/>
      </w:divBdr>
    </w:div>
    <w:div w:id="561913166">
      <w:bodyDiv w:val="1"/>
      <w:marLeft w:val="0"/>
      <w:marRight w:val="0"/>
      <w:marTop w:val="0"/>
      <w:marBottom w:val="0"/>
      <w:divBdr>
        <w:top w:val="none" w:sz="0" w:space="0" w:color="auto"/>
        <w:left w:val="none" w:sz="0" w:space="0" w:color="auto"/>
        <w:bottom w:val="none" w:sz="0" w:space="0" w:color="auto"/>
        <w:right w:val="none" w:sz="0" w:space="0" w:color="auto"/>
      </w:divBdr>
    </w:div>
    <w:div w:id="623006319">
      <w:bodyDiv w:val="1"/>
      <w:marLeft w:val="0"/>
      <w:marRight w:val="0"/>
      <w:marTop w:val="0"/>
      <w:marBottom w:val="0"/>
      <w:divBdr>
        <w:top w:val="none" w:sz="0" w:space="0" w:color="auto"/>
        <w:left w:val="none" w:sz="0" w:space="0" w:color="auto"/>
        <w:bottom w:val="none" w:sz="0" w:space="0" w:color="auto"/>
        <w:right w:val="none" w:sz="0" w:space="0" w:color="auto"/>
      </w:divBdr>
    </w:div>
    <w:div w:id="669139717">
      <w:bodyDiv w:val="1"/>
      <w:marLeft w:val="0"/>
      <w:marRight w:val="0"/>
      <w:marTop w:val="0"/>
      <w:marBottom w:val="0"/>
      <w:divBdr>
        <w:top w:val="none" w:sz="0" w:space="0" w:color="auto"/>
        <w:left w:val="none" w:sz="0" w:space="0" w:color="auto"/>
        <w:bottom w:val="none" w:sz="0" w:space="0" w:color="auto"/>
        <w:right w:val="none" w:sz="0" w:space="0" w:color="auto"/>
      </w:divBdr>
    </w:div>
    <w:div w:id="680667923">
      <w:bodyDiv w:val="1"/>
      <w:marLeft w:val="0"/>
      <w:marRight w:val="0"/>
      <w:marTop w:val="0"/>
      <w:marBottom w:val="0"/>
      <w:divBdr>
        <w:top w:val="none" w:sz="0" w:space="0" w:color="auto"/>
        <w:left w:val="none" w:sz="0" w:space="0" w:color="auto"/>
        <w:bottom w:val="none" w:sz="0" w:space="0" w:color="auto"/>
        <w:right w:val="none" w:sz="0" w:space="0" w:color="auto"/>
      </w:divBdr>
    </w:div>
    <w:div w:id="707296816">
      <w:bodyDiv w:val="1"/>
      <w:marLeft w:val="0"/>
      <w:marRight w:val="0"/>
      <w:marTop w:val="0"/>
      <w:marBottom w:val="0"/>
      <w:divBdr>
        <w:top w:val="none" w:sz="0" w:space="0" w:color="auto"/>
        <w:left w:val="none" w:sz="0" w:space="0" w:color="auto"/>
        <w:bottom w:val="none" w:sz="0" w:space="0" w:color="auto"/>
        <w:right w:val="none" w:sz="0" w:space="0" w:color="auto"/>
      </w:divBdr>
    </w:div>
    <w:div w:id="709764798">
      <w:bodyDiv w:val="1"/>
      <w:marLeft w:val="0"/>
      <w:marRight w:val="0"/>
      <w:marTop w:val="0"/>
      <w:marBottom w:val="0"/>
      <w:divBdr>
        <w:top w:val="none" w:sz="0" w:space="0" w:color="auto"/>
        <w:left w:val="none" w:sz="0" w:space="0" w:color="auto"/>
        <w:bottom w:val="none" w:sz="0" w:space="0" w:color="auto"/>
        <w:right w:val="none" w:sz="0" w:space="0" w:color="auto"/>
      </w:divBdr>
    </w:div>
    <w:div w:id="728501450">
      <w:bodyDiv w:val="1"/>
      <w:marLeft w:val="0"/>
      <w:marRight w:val="0"/>
      <w:marTop w:val="0"/>
      <w:marBottom w:val="0"/>
      <w:divBdr>
        <w:top w:val="none" w:sz="0" w:space="0" w:color="auto"/>
        <w:left w:val="none" w:sz="0" w:space="0" w:color="auto"/>
        <w:bottom w:val="none" w:sz="0" w:space="0" w:color="auto"/>
        <w:right w:val="none" w:sz="0" w:space="0" w:color="auto"/>
      </w:divBdr>
    </w:div>
    <w:div w:id="742143031">
      <w:bodyDiv w:val="1"/>
      <w:marLeft w:val="0"/>
      <w:marRight w:val="0"/>
      <w:marTop w:val="0"/>
      <w:marBottom w:val="0"/>
      <w:divBdr>
        <w:top w:val="none" w:sz="0" w:space="0" w:color="auto"/>
        <w:left w:val="none" w:sz="0" w:space="0" w:color="auto"/>
        <w:bottom w:val="none" w:sz="0" w:space="0" w:color="auto"/>
        <w:right w:val="none" w:sz="0" w:space="0" w:color="auto"/>
      </w:divBdr>
    </w:div>
    <w:div w:id="923496071">
      <w:bodyDiv w:val="1"/>
      <w:marLeft w:val="0"/>
      <w:marRight w:val="0"/>
      <w:marTop w:val="0"/>
      <w:marBottom w:val="0"/>
      <w:divBdr>
        <w:top w:val="none" w:sz="0" w:space="0" w:color="auto"/>
        <w:left w:val="none" w:sz="0" w:space="0" w:color="auto"/>
        <w:bottom w:val="none" w:sz="0" w:space="0" w:color="auto"/>
        <w:right w:val="none" w:sz="0" w:space="0" w:color="auto"/>
      </w:divBdr>
    </w:div>
    <w:div w:id="950822890">
      <w:bodyDiv w:val="1"/>
      <w:marLeft w:val="0"/>
      <w:marRight w:val="0"/>
      <w:marTop w:val="0"/>
      <w:marBottom w:val="0"/>
      <w:divBdr>
        <w:top w:val="none" w:sz="0" w:space="0" w:color="auto"/>
        <w:left w:val="none" w:sz="0" w:space="0" w:color="auto"/>
        <w:bottom w:val="none" w:sz="0" w:space="0" w:color="auto"/>
        <w:right w:val="none" w:sz="0" w:space="0" w:color="auto"/>
      </w:divBdr>
    </w:div>
    <w:div w:id="961620710">
      <w:bodyDiv w:val="1"/>
      <w:marLeft w:val="0"/>
      <w:marRight w:val="0"/>
      <w:marTop w:val="0"/>
      <w:marBottom w:val="0"/>
      <w:divBdr>
        <w:top w:val="none" w:sz="0" w:space="0" w:color="auto"/>
        <w:left w:val="none" w:sz="0" w:space="0" w:color="auto"/>
        <w:bottom w:val="none" w:sz="0" w:space="0" w:color="auto"/>
        <w:right w:val="none" w:sz="0" w:space="0" w:color="auto"/>
      </w:divBdr>
    </w:div>
    <w:div w:id="1079837259">
      <w:bodyDiv w:val="1"/>
      <w:marLeft w:val="0"/>
      <w:marRight w:val="0"/>
      <w:marTop w:val="0"/>
      <w:marBottom w:val="0"/>
      <w:divBdr>
        <w:top w:val="none" w:sz="0" w:space="0" w:color="auto"/>
        <w:left w:val="none" w:sz="0" w:space="0" w:color="auto"/>
        <w:bottom w:val="none" w:sz="0" w:space="0" w:color="auto"/>
        <w:right w:val="none" w:sz="0" w:space="0" w:color="auto"/>
      </w:divBdr>
    </w:div>
    <w:div w:id="1092698138">
      <w:bodyDiv w:val="1"/>
      <w:marLeft w:val="0"/>
      <w:marRight w:val="0"/>
      <w:marTop w:val="0"/>
      <w:marBottom w:val="0"/>
      <w:divBdr>
        <w:top w:val="none" w:sz="0" w:space="0" w:color="auto"/>
        <w:left w:val="none" w:sz="0" w:space="0" w:color="auto"/>
        <w:bottom w:val="none" w:sz="0" w:space="0" w:color="auto"/>
        <w:right w:val="none" w:sz="0" w:space="0" w:color="auto"/>
      </w:divBdr>
    </w:div>
    <w:div w:id="1241521190">
      <w:bodyDiv w:val="1"/>
      <w:marLeft w:val="0"/>
      <w:marRight w:val="0"/>
      <w:marTop w:val="0"/>
      <w:marBottom w:val="0"/>
      <w:divBdr>
        <w:top w:val="none" w:sz="0" w:space="0" w:color="auto"/>
        <w:left w:val="none" w:sz="0" w:space="0" w:color="auto"/>
        <w:bottom w:val="none" w:sz="0" w:space="0" w:color="auto"/>
        <w:right w:val="none" w:sz="0" w:space="0" w:color="auto"/>
      </w:divBdr>
    </w:div>
    <w:div w:id="1248730738">
      <w:bodyDiv w:val="1"/>
      <w:marLeft w:val="0"/>
      <w:marRight w:val="0"/>
      <w:marTop w:val="0"/>
      <w:marBottom w:val="0"/>
      <w:divBdr>
        <w:top w:val="none" w:sz="0" w:space="0" w:color="auto"/>
        <w:left w:val="none" w:sz="0" w:space="0" w:color="auto"/>
        <w:bottom w:val="none" w:sz="0" w:space="0" w:color="auto"/>
        <w:right w:val="none" w:sz="0" w:space="0" w:color="auto"/>
      </w:divBdr>
    </w:div>
    <w:div w:id="1334188619">
      <w:bodyDiv w:val="1"/>
      <w:marLeft w:val="0"/>
      <w:marRight w:val="0"/>
      <w:marTop w:val="0"/>
      <w:marBottom w:val="0"/>
      <w:divBdr>
        <w:top w:val="none" w:sz="0" w:space="0" w:color="auto"/>
        <w:left w:val="none" w:sz="0" w:space="0" w:color="auto"/>
        <w:bottom w:val="none" w:sz="0" w:space="0" w:color="auto"/>
        <w:right w:val="none" w:sz="0" w:space="0" w:color="auto"/>
      </w:divBdr>
    </w:div>
    <w:div w:id="1401295045">
      <w:bodyDiv w:val="1"/>
      <w:marLeft w:val="0"/>
      <w:marRight w:val="0"/>
      <w:marTop w:val="0"/>
      <w:marBottom w:val="0"/>
      <w:divBdr>
        <w:top w:val="none" w:sz="0" w:space="0" w:color="auto"/>
        <w:left w:val="none" w:sz="0" w:space="0" w:color="auto"/>
        <w:bottom w:val="none" w:sz="0" w:space="0" w:color="auto"/>
        <w:right w:val="none" w:sz="0" w:space="0" w:color="auto"/>
      </w:divBdr>
    </w:div>
    <w:div w:id="1546405687">
      <w:bodyDiv w:val="1"/>
      <w:marLeft w:val="0"/>
      <w:marRight w:val="0"/>
      <w:marTop w:val="0"/>
      <w:marBottom w:val="0"/>
      <w:divBdr>
        <w:top w:val="none" w:sz="0" w:space="0" w:color="auto"/>
        <w:left w:val="none" w:sz="0" w:space="0" w:color="auto"/>
        <w:bottom w:val="none" w:sz="0" w:space="0" w:color="auto"/>
        <w:right w:val="none" w:sz="0" w:space="0" w:color="auto"/>
      </w:divBdr>
    </w:div>
    <w:div w:id="1769503364">
      <w:bodyDiv w:val="1"/>
      <w:marLeft w:val="0"/>
      <w:marRight w:val="0"/>
      <w:marTop w:val="0"/>
      <w:marBottom w:val="0"/>
      <w:divBdr>
        <w:top w:val="none" w:sz="0" w:space="0" w:color="auto"/>
        <w:left w:val="none" w:sz="0" w:space="0" w:color="auto"/>
        <w:bottom w:val="none" w:sz="0" w:space="0" w:color="auto"/>
        <w:right w:val="none" w:sz="0" w:space="0" w:color="auto"/>
      </w:divBdr>
    </w:div>
    <w:div w:id="1804273500">
      <w:bodyDiv w:val="1"/>
      <w:marLeft w:val="0"/>
      <w:marRight w:val="0"/>
      <w:marTop w:val="0"/>
      <w:marBottom w:val="0"/>
      <w:divBdr>
        <w:top w:val="none" w:sz="0" w:space="0" w:color="auto"/>
        <w:left w:val="none" w:sz="0" w:space="0" w:color="auto"/>
        <w:bottom w:val="none" w:sz="0" w:space="0" w:color="auto"/>
        <w:right w:val="none" w:sz="0" w:space="0" w:color="auto"/>
      </w:divBdr>
    </w:div>
    <w:div w:id="1853567307">
      <w:bodyDiv w:val="1"/>
      <w:marLeft w:val="0"/>
      <w:marRight w:val="0"/>
      <w:marTop w:val="0"/>
      <w:marBottom w:val="0"/>
      <w:divBdr>
        <w:top w:val="none" w:sz="0" w:space="0" w:color="auto"/>
        <w:left w:val="none" w:sz="0" w:space="0" w:color="auto"/>
        <w:bottom w:val="none" w:sz="0" w:space="0" w:color="auto"/>
        <w:right w:val="none" w:sz="0" w:space="0" w:color="auto"/>
      </w:divBdr>
    </w:div>
    <w:div w:id="1926180413">
      <w:bodyDiv w:val="1"/>
      <w:marLeft w:val="0"/>
      <w:marRight w:val="0"/>
      <w:marTop w:val="0"/>
      <w:marBottom w:val="0"/>
      <w:divBdr>
        <w:top w:val="none" w:sz="0" w:space="0" w:color="auto"/>
        <w:left w:val="none" w:sz="0" w:space="0" w:color="auto"/>
        <w:bottom w:val="none" w:sz="0" w:space="0" w:color="auto"/>
        <w:right w:val="none" w:sz="0" w:space="0" w:color="auto"/>
      </w:divBdr>
    </w:div>
    <w:div w:id="1963462155">
      <w:bodyDiv w:val="1"/>
      <w:marLeft w:val="0"/>
      <w:marRight w:val="0"/>
      <w:marTop w:val="0"/>
      <w:marBottom w:val="0"/>
      <w:divBdr>
        <w:top w:val="none" w:sz="0" w:space="0" w:color="auto"/>
        <w:left w:val="none" w:sz="0" w:space="0" w:color="auto"/>
        <w:bottom w:val="none" w:sz="0" w:space="0" w:color="auto"/>
        <w:right w:val="none" w:sz="0" w:space="0" w:color="auto"/>
      </w:divBdr>
    </w:div>
    <w:div w:id="2015376537">
      <w:bodyDiv w:val="1"/>
      <w:marLeft w:val="0"/>
      <w:marRight w:val="0"/>
      <w:marTop w:val="0"/>
      <w:marBottom w:val="0"/>
      <w:divBdr>
        <w:top w:val="none" w:sz="0" w:space="0" w:color="auto"/>
        <w:left w:val="none" w:sz="0" w:space="0" w:color="auto"/>
        <w:bottom w:val="none" w:sz="0" w:space="0" w:color="auto"/>
        <w:right w:val="none" w:sz="0" w:space="0" w:color="auto"/>
      </w:divBdr>
    </w:div>
    <w:div w:id="2048682172">
      <w:bodyDiv w:val="1"/>
      <w:marLeft w:val="0"/>
      <w:marRight w:val="0"/>
      <w:marTop w:val="0"/>
      <w:marBottom w:val="0"/>
      <w:divBdr>
        <w:top w:val="none" w:sz="0" w:space="0" w:color="auto"/>
        <w:left w:val="none" w:sz="0" w:space="0" w:color="auto"/>
        <w:bottom w:val="none" w:sz="0" w:space="0" w:color="auto"/>
        <w:right w:val="none" w:sz="0" w:space="0" w:color="auto"/>
      </w:divBdr>
    </w:div>
    <w:div w:id="2086607028">
      <w:bodyDiv w:val="1"/>
      <w:marLeft w:val="0"/>
      <w:marRight w:val="0"/>
      <w:marTop w:val="0"/>
      <w:marBottom w:val="0"/>
      <w:divBdr>
        <w:top w:val="none" w:sz="0" w:space="0" w:color="auto"/>
        <w:left w:val="none" w:sz="0" w:space="0" w:color="auto"/>
        <w:bottom w:val="none" w:sz="0" w:space="0" w:color="auto"/>
        <w:right w:val="none" w:sz="0" w:space="0" w:color="auto"/>
      </w:divBdr>
    </w:div>
    <w:div w:id="2091654311">
      <w:bodyDiv w:val="1"/>
      <w:marLeft w:val="0"/>
      <w:marRight w:val="0"/>
      <w:marTop w:val="0"/>
      <w:marBottom w:val="0"/>
      <w:divBdr>
        <w:top w:val="none" w:sz="0" w:space="0" w:color="auto"/>
        <w:left w:val="none" w:sz="0" w:space="0" w:color="auto"/>
        <w:bottom w:val="none" w:sz="0" w:space="0" w:color="auto"/>
        <w:right w:val="none" w:sz="0" w:space="0" w:color="auto"/>
      </w:divBdr>
    </w:div>
    <w:div w:id="210738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26A0A8FF8B424FB15D5740CF981994" ma:contentTypeVersion="21" ma:contentTypeDescription="Create a new document." ma:contentTypeScope="" ma:versionID="83850b164962828f9c40fd4cac4ef544">
  <xsd:schema xmlns:xsd="http://www.w3.org/2001/XMLSchema" xmlns:xs="http://www.w3.org/2001/XMLSchema" xmlns:p="http://schemas.microsoft.com/office/2006/metadata/properties" xmlns:ns1="http://schemas.microsoft.com/sharepoint/v3" xmlns:ns2="2596f067-63b0-4fc4-a913-b34e2c15972f" xmlns:ns3="d3caf633-d5a4-435b-bff5-e0c6ca0a0c37" xmlns:ns4="c062ac5e-2f2b-465a-b8a4-b20e0f4b2802" targetNamespace="http://schemas.microsoft.com/office/2006/metadata/properties" ma:root="true" ma:fieldsID="ddc5d719a4900423b3aaab25c112d57a" ns1:_="" ns2:_="" ns3:_="" ns4:_="">
    <xsd:import namespace="http://schemas.microsoft.com/sharepoint/v3"/>
    <xsd:import namespace="2596f067-63b0-4fc4-a913-b34e2c15972f"/>
    <xsd:import namespace="d3caf633-d5a4-435b-bff5-e0c6ca0a0c37"/>
    <xsd:import namespace="c062ac5e-2f2b-465a-b8a4-b20e0f4b28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EventHashCode" minOccurs="0"/>
                <xsd:element ref="ns2:MediaServiceGenerationTime"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96f067-63b0-4fc4-a913-b34e2c159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5b954b1-4efa-42bf-ba53-95e5a0aa47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023_" ma:index="28" nillable="true" ma:displayName="#" ma:format="Dropdown" ma:internalName="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3caf633-d5a4-435b-bff5-e0c6ca0a0c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62ac5e-2f2b-465a-b8a4-b20e0f4b2802"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426019de-b23a-4acc-a03e-fb3aa513077e}" ma:internalName="TaxCatchAll" ma:showField="CatchAllData" ma:web="d3caf633-d5a4-435b-bff5-e0c6ca0a0c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062ac5e-2f2b-465a-b8a4-b20e0f4b2802" xsi:nil="true"/>
    <lcf76f155ced4ddcb4097134ff3c332f xmlns="2596f067-63b0-4fc4-a913-b34e2c15972f">
      <Terms xmlns="http://schemas.microsoft.com/office/infopath/2007/PartnerControls"/>
    </lcf76f155ced4ddcb4097134ff3c332f>
    <_x0023_ xmlns="2596f067-63b0-4fc4-a913-b34e2c15972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02428-7AAF-4261-887B-0D76DA93DF20}">
  <ds:schemaRefs>
    <ds:schemaRef ds:uri="http://schemas.microsoft.com/sharepoint/v3/contenttype/forms"/>
  </ds:schemaRefs>
</ds:datastoreItem>
</file>

<file path=customXml/itemProps2.xml><?xml version="1.0" encoding="utf-8"?>
<ds:datastoreItem xmlns:ds="http://schemas.openxmlformats.org/officeDocument/2006/customXml" ds:itemID="{3CE8A44B-FBDF-47F9-BEDF-6FB490D5A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596f067-63b0-4fc4-a913-b34e2c15972f"/>
    <ds:schemaRef ds:uri="d3caf633-d5a4-435b-bff5-e0c6ca0a0c37"/>
    <ds:schemaRef ds:uri="c062ac5e-2f2b-465a-b8a4-b20e0f4b28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E551C-8D4C-479F-A748-5B5651FB5832}">
  <ds:schemaRefs>
    <ds:schemaRef ds:uri="http://schemas.microsoft.com/office/2006/metadata/properties"/>
    <ds:schemaRef ds:uri="http://schemas.microsoft.com/office/infopath/2007/PartnerControls"/>
    <ds:schemaRef ds:uri="http://schemas.microsoft.com/sharepoint/v3"/>
    <ds:schemaRef ds:uri="c062ac5e-2f2b-465a-b8a4-b20e0f4b2802"/>
    <ds:schemaRef ds:uri="2596f067-63b0-4fc4-a913-b34e2c15972f"/>
  </ds:schemaRefs>
</ds:datastoreItem>
</file>

<file path=customXml/itemProps4.xml><?xml version="1.0" encoding="utf-8"?>
<ds:datastoreItem xmlns:ds="http://schemas.openxmlformats.org/officeDocument/2006/customXml" ds:itemID="{CCBFDF83-6E42-0648-A85E-2A252B40FEA6}">
  <ds:schemaRefs>
    <ds:schemaRef ds:uri="http://schemas.openxmlformats.org/officeDocument/2006/bibliography"/>
  </ds:schemaRefs>
</ds:datastoreItem>
</file>

<file path=docMetadata/LabelInfo.xml><?xml version="1.0" encoding="utf-8"?>
<clbl:labelList xmlns:clbl="http://schemas.microsoft.com/office/2020/mipLabelMetadata">
  <clbl:label id="{527cfdd3-0dae-47cf-bbbc-81d10b5a556d}" enabled="1" method="Standard" siteId="{1bf47948-c1be-432d-8804-07eb905182f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1322</Words>
  <Characters>7538</Characters>
  <Application>Microsoft Office Word</Application>
  <DocSecurity>0</DocSecurity>
  <Lines>62</Lines>
  <Paragraphs>17</Paragraphs>
  <ScaleCrop>false</ScaleCrop>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Alpamys Alpys</dc:creator>
  <cp:keywords/>
  <dc:description/>
  <cp:lastModifiedBy>Dameli Tungatarova</cp:lastModifiedBy>
  <cp:revision>25</cp:revision>
  <cp:lastPrinted>2020-02-12T06:08:00Z</cp:lastPrinted>
  <dcterms:created xsi:type="dcterms:W3CDTF">2024-11-05T10:16:00Z</dcterms:created>
  <dcterms:modified xsi:type="dcterms:W3CDTF">2024-11-05T10:16:00Z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0x0101007326A0A8FF8B424FB15D5740CF981994</vt:lpwstr>
  </property>
  <property fmtid="{D5CDD505-2E9C-101B-9397-08002B2CF9AE}" pid="3" name="ClassificationContentMarkingHeaderShapeIds">
    <vt:lpwstr>50396f13,10637f5b,19262acd</vt:lpwstr>
  </property>
  <property fmtid="{D5CDD505-2E9C-101B-9397-08002B2CF9AE}" pid="4" name="ClassificationContentMarkingHeaderFontProps">
    <vt:lpwstr>#000000,8,Calibri</vt:lpwstr>
  </property>
  <property fmtid="{D5CDD505-2E9C-101B-9397-08002B2CF9AE}" pid="5" name="ClassificationContentMarkingHeaderText">
    <vt:lpwstr>Classification: Restricted</vt:lpwstr>
  </property>
  <property fmtid="{D5CDD505-2E9C-101B-9397-08002B2CF9AE}" pid="6" name="ClassificationContentMarkingFooterShapeIds">
    <vt:lpwstr>48f79c65,15ddfee8,1c2b66ce</vt:lpwstr>
  </property>
  <property fmtid="{D5CDD505-2E9C-101B-9397-08002B2CF9AE}" pid="7" name="ClassificationContentMarkingFooterFontProps">
    <vt:lpwstr>#000000,8,Calibri</vt:lpwstr>
  </property>
  <property fmtid="{D5CDD505-2E9C-101B-9397-08002B2CF9AE}" pid="8" name="ClassificationContentMarkingFooterText">
    <vt:lpwstr>Classification: Restricted</vt:lpwstr>
  </property>
  <property fmtid="{D5CDD505-2E9C-101B-9397-08002B2CF9AE}" pid="9" name="MediaServiceImageTags">
    <vt:lpwstr/>
  </property>
</Properties>
</file>